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07218F" w:rsidRDefault="00096865" w:rsidP="00B46D58">
      <w:pPr>
        <w:pStyle w:val="BodyText"/>
        <w:widowControl w:val="0"/>
        <w:spacing w:after="160"/>
        <w:ind w:right="-7" w:firstLine="567"/>
        <w:jc w:val="right"/>
        <w:rPr>
          <w:rFonts w:ascii="GHEA Grapalat" w:hAnsi="GHEA Grapalat" w:cs="Sylfaen"/>
          <w:i/>
          <w:sz w:val="20"/>
          <w:szCs w:val="20"/>
          <w:u w:val="single"/>
        </w:rPr>
      </w:pPr>
      <w:r w:rsidRPr="0007218F">
        <w:rPr>
          <w:rFonts w:ascii="GHEA Grapalat" w:hAnsi="GHEA Grapalat"/>
          <w:i/>
          <w:sz w:val="20"/>
          <w:szCs w:val="20"/>
          <w:u w:val="single"/>
        </w:rPr>
        <w:t>Типовая форма</w:t>
      </w:r>
    </w:p>
    <w:p w:rsidR="00642EFE" w:rsidRPr="0007218F" w:rsidRDefault="00642EFE" w:rsidP="00B46D58">
      <w:pPr>
        <w:pStyle w:val="BodyTextIndent"/>
        <w:widowControl w:val="0"/>
        <w:spacing w:after="160" w:line="240" w:lineRule="auto"/>
        <w:ind w:firstLine="0"/>
        <w:jc w:val="center"/>
        <w:rPr>
          <w:rFonts w:ascii="GHEA Grapalat" w:hAnsi="GHEA Grapalat"/>
          <w:i w:val="0"/>
        </w:rPr>
      </w:pPr>
      <w:r w:rsidRPr="0007218F">
        <w:rPr>
          <w:rFonts w:ascii="GHEA Grapalat" w:hAnsi="GHEA Grapalat"/>
          <w:i w:val="0"/>
        </w:rPr>
        <w:t>ОБЪЯВЛЕНИЕ</w:t>
      </w:r>
    </w:p>
    <w:p w:rsidR="00642EFE" w:rsidRPr="0007218F" w:rsidRDefault="00642EFE" w:rsidP="00B46D58">
      <w:pPr>
        <w:pStyle w:val="BodyTextIndent"/>
        <w:widowControl w:val="0"/>
        <w:spacing w:after="160" w:line="240" w:lineRule="auto"/>
        <w:ind w:firstLine="0"/>
        <w:jc w:val="center"/>
        <w:rPr>
          <w:rFonts w:ascii="GHEA Grapalat" w:hAnsi="GHEA Grapalat"/>
          <w:i w:val="0"/>
        </w:rPr>
      </w:pPr>
      <w:r w:rsidRPr="0007218F">
        <w:rPr>
          <w:rFonts w:ascii="GHEA Grapalat" w:hAnsi="GHEA Grapalat"/>
          <w:i w:val="0"/>
        </w:rPr>
        <w:t>ОБ ОТКРЫТОМ КОНКУРСЕ</w:t>
      </w:r>
      <w:r w:rsidR="00BA7128" w:rsidRPr="0007218F">
        <w:rPr>
          <w:rStyle w:val="FootnoteReference"/>
          <w:rFonts w:ascii="GHEA Grapalat" w:hAnsi="GHEA Grapalat"/>
          <w:i w:val="0"/>
        </w:rPr>
        <w:footnoteReference w:customMarkFollows="1" w:id="2"/>
        <w:t>*</w:t>
      </w:r>
    </w:p>
    <w:p w:rsidR="00642EFE" w:rsidRPr="0007218F" w:rsidRDefault="00642EFE" w:rsidP="00B46D58">
      <w:pPr>
        <w:pStyle w:val="BodyTextIndent"/>
        <w:widowControl w:val="0"/>
        <w:spacing w:after="160" w:line="240" w:lineRule="auto"/>
        <w:ind w:firstLine="0"/>
        <w:jc w:val="center"/>
        <w:rPr>
          <w:rFonts w:ascii="GHEA Grapalat" w:hAnsi="GHEA Grapalat"/>
          <w:i w:val="0"/>
        </w:rPr>
      </w:pPr>
    </w:p>
    <w:p w:rsidR="0091042F" w:rsidRPr="0007218F" w:rsidRDefault="00642EFE" w:rsidP="00B46D58">
      <w:pPr>
        <w:pStyle w:val="BodyTextIndent"/>
        <w:widowControl w:val="0"/>
        <w:spacing w:after="160" w:line="240" w:lineRule="auto"/>
        <w:ind w:firstLine="0"/>
        <w:jc w:val="center"/>
        <w:rPr>
          <w:rFonts w:ascii="GHEA Grapalat" w:hAnsi="GHEA Grapalat"/>
          <w:i w:val="0"/>
        </w:rPr>
      </w:pPr>
      <w:r w:rsidRPr="0007218F">
        <w:rPr>
          <w:rFonts w:ascii="GHEA Grapalat" w:hAnsi="GHEA Grapalat"/>
          <w:i w:val="0"/>
        </w:rPr>
        <w:t xml:space="preserve">Настоящий текст объявления утвержден Решением </w:t>
      </w:r>
      <w:r w:rsidR="00417E48" w:rsidRPr="0007218F">
        <w:rPr>
          <w:rFonts w:ascii="GHEA Grapalat" w:hAnsi="GHEA Grapalat"/>
          <w:i w:val="0"/>
        </w:rPr>
        <w:t xml:space="preserve">Оценочной </w:t>
      </w:r>
      <w:r w:rsidRPr="0007218F">
        <w:rPr>
          <w:rFonts w:ascii="GHEA Grapalat" w:hAnsi="GHEA Grapalat"/>
          <w:i w:val="0"/>
        </w:rPr>
        <w:t xml:space="preserve">Комиссии от </w:t>
      </w:r>
      <w:r w:rsidR="005A0490" w:rsidRPr="005A0490">
        <w:rPr>
          <w:rFonts w:ascii="GHEA Grapalat" w:hAnsi="GHEA Grapalat"/>
          <w:i w:val="0"/>
        </w:rPr>
        <w:t>14</w:t>
      </w:r>
      <w:r w:rsidRPr="0007218F">
        <w:rPr>
          <w:rFonts w:ascii="GHEA Grapalat" w:hAnsi="GHEA Grapalat"/>
          <w:i w:val="0"/>
        </w:rPr>
        <w:t>" "</w:t>
      </w:r>
      <w:r w:rsidR="005A0490" w:rsidRPr="005A0490">
        <w:rPr>
          <w:rFonts w:ascii="GHEA Grapalat" w:hAnsi="GHEA Grapalat"/>
          <w:i w:val="0"/>
        </w:rPr>
        <w:t>07</w:t>
      </w:r>
      <w:r w:rsidRPr="0007218F">
        <w:rPr>
          <w:rFonts w:ascii="GHEA Grapalat" w:hAnsi="GHEA Grapalat"/>
          <w:i w:val="0"/>
        </w:rPr>
        <w:t>" 20</w:t>
      </w:r>
      <w:r w:rsidR="00100E6E" w:rsidRPr="0007218F">
        <w:rPr>
          <w:rFonts w:ascii="GHEA Grapalat" w:hAnsi="GHEA Grapalat"/>
          <w:i w:val="0"/>
        </w:rPr>
        <w:t>21</w:t>
      </w:r>
      <w:r w:rsidRPr="0007218F">
        <w:rPr>
          <w:rFonts w:ascii="GHEA Grapalat" w:hAnsi="GHEA Grapalat"/>
          <w:i w:val="0"/>
        </w:rPr>
        <w:t>года "</w:t>
      </w:r>
      <w:r w:rsidR="00FE18B0" w:rsidRPr="0007218F">
        <w:rPr>
          <w:rFonts w:ascii="GHEA Grapalat" w:hAnsi="GHEA Grapalat"/>
          <w:i w:val="0"/>
        </w:rPr>
        <w:t>1</w:t>
      </w:r>
      <w:r w:rsidRPr="0007218F">
        <w:rPr>
          <w:rFonts w:ascii="GHEA Grapalat" w:hAnsi="GHEA Grapalat"/>
          <w:i w:val="0"/>
        </w:rPr>
        <w:t xml:space="preserve">" </w:t>
      </w:r>
    </w:p>
    <w:p w:rsidR="0091042F" w:rsidRPr="0007218F" w:rsidRDefault="0006703E" w:rsidP="00B46D58">
      <w:pPr>
        <w:pStyle w:val="BodyTextIndent"/>
        <w:widowControl w:val="0"/>
        <w:spacing w:after="160" w:line="240" w:lineRule="auto"/>
        <w:ind w:firstLine="0"/>
        <w:jc w:val="center"/>
        <w:rPr>
          <w:rFonts w:ascii="GHEA Grapalat" w:hAnsi="GHEA Grapalat"/>
          <w:i w:val="0"/>
        </w:rPr>
      </w:pPr>
      <w:r w:rsidRPr="0007218F">
        <w:rPr>
          <w:rFonts w:ascii="GHEA Grapalat" w:hAnsi="GHEA Grapalat"/>
          <w:i w:val="0"/>
        </w:rPr>
        <w:t xml:space="preserve">Код </w:t>
      </w:r>
      <w:r w:rsidR="00417E48" w:rsidRPr="0007218F">
        <w:rPr>
          <w:rFonts w:ascii="GHEA Grapalat" w:hAnsi="GHEA Grapalat"/>
          <w:i w:val="0"/>
        </w:rPr>
        <w:t>процедуры</w:t>
      </w:r>
      <w:r w:rsidR="00642EFE" w:rsidRPr="0007218F">
        <w:rPr>
          <w:rFonts w:ascii="GHEA Grapalat" w:hAnsi="GHEA Grapalat"/>
          <w:i w:val="0"/>
        </w:rPr>
        <w:t>_</w:t>
      </w:r>
      <w:r w:rsidR="00100E6E" w:rsidRPr="0007218F">
        <w:rPr>
          <w:rFonts w:ascii="GHEA Grapalat" w:hAnsi="GHEA Grapalat"/>
          <w:i w:val="0"/>
          <w:lang w:val="en-US"/>
        </w:rPr>
        <w:t>ARAMAH</w:t>
      </w:r>
      <w:r w:rsidR="00100E6E" w:rsidRPr="0007218F">
        <w:rPr>
          <w:rFonts w:ascii="GHEA Grapalat" w:hAnsi="GHEA Grapalat"/>
          <w:i w:val="0"/>
        </w:rPr>
        <w:t>-</w:t>
      </w:r>
      <w:r w:rsidR="00642EFE" w:rsidRPr="0007218F">
        <w:rPr>
          <w:rFonts w:ascii="GHEA Grapalat" w:hAnsi="GHEA Grapalat"/>
          <w:i w:val="0"/>
        </w:rPr>
        <w:t xml:space="preserve"> BM</w:t>
      </w:r>
      <w:r w:rsidR="00561817" w:rsidRPr="0007218F">
        <w:rPr>
          <w:rFonts w:ascii="GHEA Grapalat" w:hAnsi="GHEA Grapalat"/>
          <w:i w:val="0"/>
        </w:rPr>
        <w:t>AShDzB</w:t>
      </w:r>
      <w:r w:rsidR="00100E6E" w:rsidRPr="0007218F">
        <w:rPr>
          <w:rFonts w:ascii="GHEA Grapalat" w:hAnsi="GHEA Grapalat"/>
          <w:i w:val="0"/>
        </w:rPr>
        <w:t>21/01</w:t>
      </w:r>
    </w:p>
    <w:p w:rsidR="0091042F" w:rsidRPr="0007218F" w:rsidRDefault="0091042F" w:rsidP="00B46D58">
      <w:pPr>
        <w:pStyle w:val="BodyTextIndent"/>
        <w:widowControl w:val="0"/>
        <w:spacing w:after="160" w:line="240" w:lineRule="auto"/>
        <w:rPr>
          <w:rFonts w:ascii="GHEA Grapalat" w:hAnsi="GHEA Grapalat"/>
          <w:i w:val="0"/>
        </w:rPr>
      </w:pPr>
    </w:p>
    <w:p w:rsidR="00642EFE" w:rsidRPr="0007218F" w:rsidRDefault="00642EFE" w:rsidP="0007218F">
      <w:pPr>
        <w:pStyle w:val="BodyTextIndent"/>
        <w:widowControl w:val="0"/>
        <w:spacing w:line="240" w:lineRule="auto"/>
        <w:ind w:firstLine="709"/>
        <w:jc w:val="left"/>
        <w:rPr>
          <w:rFonts w:ascii="GHEA Grapalat" w:hAnsi="GHEA Grapalat"/>
          <w:i w:val="0"/>
        </w:rPr>
      </w:pPr>
      <w:r w:rsidRPr="0007218F">
        <w:rPr>
          <w:rFonts w:ascii="GHEA Grapalat" w:hAnsi="GHEA Grapalat"/>
          <w:i w:val="0"/>
        </w:rPr>
        <w:t>Заказчик по адресу</w:t>
      </w:r>
      <w:r w:rsidR="0007218F" w:rsidRPr="0007218F">
        <w:rPr>
          <w:rFonts w:ascii="GHEA Grapalat" w:hAnsi="GHEA Grapalat"/>
          <w:i w:val="0"/>
        </w:rPr>
        <w:t xml:space="preserve"> Арарат т</w:t>
      </w:r>
      <w:r w:rsidR="0007218F" w:rsidRPr="0007218F">
        <w:rPr>
          <w:rFonts w:ascii="Sylfaen" w:hAnsi="Sylfaen"/>
          <w:i w:val="0"/>
        </w:rPr>
        <w:t xml:space="preserve"> муниципалитет  </w:t>
      </w:r>
      <w:r w:rsidR="00AD7D2D" w:rsidRPr="0007218F">
        <w:rPr>
          <w:rFonts w:ascii="GHEA Grapalat" w:hAnsi="GHEA Grapalat"/>
          <w:i w:val="0"/>
        </w:rPr>
        <w:t xml:space="preserve">находящийся </w:t>
      </w:r>
      <w:r w:rsidR="0007218F" w:rsidRPr="0007218F">
        <w:rPr>
          <w:rFonts w:ascii="GHEA Grapalat" w:hAnsi="GHEA Grapalat"/>
          <w:i w:val="0"/>
        </w:rPr>
        <w:t xml:space="preserve">с Арарат Армянскии республика Р Варданяан28 </w:t>
      </w:r>
      <w:r w:rsidRPr="0007218F">
        <w:rPr>
          <w:rFonts w:ascii="GHEA Grapalat" w:hAnsi="GHEA Grapalat"/>
          <w:i w:val="0"/>
        </w:rPr>
        <w:t>объявляет открытый конкурс, который проводится одним этапом</w:t>
      </w:r>
      <w:r w:rsidR="00E13BA4" w:rsidRPr="0007218F">
        <w:rPr>
          <w:rFonts w:ascii="GHEA Grapalat" w:hAnsi="GHEA Grapalat"/>
          <w:i w:val="0"/>
          <w:lang w:val="hy-AM"/>
        </w:rPr>
        <w:t>.</w:t>
      </w:r>
    </w:p>
    <w:p w:rsidR="00782D60" w:rsidRPr="0007218F" w:rsidRDefault="00A20B69" w:rsidP="00B46D58">
      <w:pPr>
        <w:pStyle w:val="BodyTextIndent"/>
        <w:widowControl w:val="0"/>
        <w:spacing w:after="160" w:line="240" w:lineRule="auto"/>
        <w:ind w:firstLine="567"/>
        <w:rPr>
          <w:rFonts w:ascii="GHEA Grapalat" w:hAnsi="GHEA Grapalat"/>
          <w:i w:val="0"/>
          <w:spacing w:val="6"/>
        </w:rPr>
      </w:pPr>
      <w:r w:rsidRPr="0007218F">
        <w:rPr>
          <w:rFonts w:ascii="GHEA Grapalat" w:hAnsi="GHEA Grapalat"/>
          <w:i w:val="0"/>
        </w:rPr>
        <w:t xml:space="preserve">Участнику, отобранному по итогам </w:t>
      </w:r>
      <w:r w:rsidR="0041023E" w:rsidRPr="0007218F">
        <w:rPr>
          <w:rFonts w:ascii="GHEA Grapalat" w:hAnsi="GHEA Grapalat"/>
          <w:i w:val="0"/>
        </w:rPr>
        <w:t>настоящей процедуры</w:t>
      </w:r>
      <w:r w:rsidRPr="0007218F">
        <w:rPr>
          <w:rFonts w:ascii="GHEA Grapalat" w:hAnsi="GHEA Grapalat"/>
          <w:i w:val="0"/>
        </w:rPr>
        <w:t>, в</w:t>
      </w:r>
      <w:r w:rsidR="00782D60" w:rsidRPr="0007218F">
        <w:rPr>
          <w:rFonts w:ascii="Courier New" w:hAnsi="Courier New" w:cs="Courier New"/>
          <w:i w:val="0"/>
          <w:lang w:val="en-US"/>
        </w:rPr>
        <w:t> </w:t>
      </w:r>
      <w:r w:rsidRPr="0007218F">
        <w:rPr>
          <w:rFonts w:ascii="GHEA Grapalat" w:hAnsi="GHEA Grapalat"/>
          <w:i w:val="0"/>
          <w:spacing w:val="6"/>
        </w:rPr>
        <w:t>установленном</w:t>
      </w:r>
      <w:r w:rsidR="00782D60" w:rsidRPr="0007218F">
        <w:rPr>
          <w:rFonts w:ascii="Courier New" w:hAnsi="Courier New" w:cs="Courier New"/>
          <w:i w:val="0"/>
          <w:spacing w:val="6"/>
          <w:lang w:val="en-US"/>
        </w:rPr>
        <w:t> </w:t>
      </w:r>
      <w:r w:rsidRPr="0007218F">
        <w:rPr>
          <w:rFonts w:ascii="GHEA Grapalat" w:hAnsi="GHEA Grapalat"/>
          <w:i w:val="0"/>
          <w:spacing w:val="6"/>
        </w:rPr>
        <w:t xml:space="preserve">порядке будет предложено заключить договор на поставку </w:t>
      </w:r>
    </w:p>
    <w:p w:rsidR="00341A74" w:rsidRPr="0007218F" w:rsidRDefault="0007218F" w:rsidP="00B46D58">
      <w:pPr>
        <w:pStyle w:val="BodyTextIndent"/>
        <w:widowControl w:val="0"/>
        <w:spacing w:line="240" w:lineRule="auto"/>
        <w:ind w:firstLine="0"/>
        <w:rPr>
          <w:rFonts w:ascii="GHEA Grapalat" w:hAnsi="GHEA Grapalat"/>
          <w:i w:val="0"/>
        </w:rPr>
      </w:pPr>
      <w:r w:rsidRPr="0007218F">
        <w:rPr>
          <w:rFonts w:ascii="GHEA Grapalat" w:hAnsi="GHEA Grapalat"/>
          <w:i w:val="0"/>
        </w:rPr>
        <w:t xml:space="preserve">Община Арарат Араратской области 1. улица Каяранайн, переулок Каяранайн, часть улицы Гая, улица Исакова 2., часть улицы Исаакяна, Ш Григорян, 3. Саят-Нова, Огакадз, 4. Араратян, 5. П </w:t>
      </w:r>
      <w:r w:rsidRPr="0007218F">
        <w:rPr>
          <w:rFonts w:ascii="MS Mincho" w:eastAsia="MS Mincho" w:hAnsi="MS Mincho" w:cs="MS Mincho" w:hint="eastAsia"/>
          <w:i w:val="0"/>
        </w:rPr>
        <w:t>․</w:t>
      </w:r>
      <w:r w:rsidRPr="0007218F">
        <w:rPr>
          <w:rFonts w:ascii="GHEA Grapalat" w:hAnsi="GHEA Grapalat" w:cs="GHEA Grapalat"/>
          <w:i w:val="0"/>
        </w:rPr>
        <w:t xml:space="preserve"> Участок 6, улица Победы Раздел 7. Раффи участок, улица Тосяна 8., участ</w:t>
      </w:r>
      <w:r w:rsidRPr="0007218F">
        <w:rPr>
          <w:rFonts w:ascii="GHEA Grapalat" w:hAnsi="GHEA Grapalat"/>
          <w:i w:val="0"/>
        </w:rPr>
        <w:t>ок 9. Колхозникнер, работы по асфальтированию улицы / 1-этап.</w:t>
      </w:r>
      <w:r w:rsidR="00782D60" w:rsidRPr="0007218F">
        <w:rPr>
          <w:rFonts w:ascii="GHEA Grapalat" w:hAnsi="GHEA Grapalat"/>
          <w:i w:val="0"/>
        </w:rPr>
        <w:t xml:space="preserve"> (далее — договор).</w:t>
      </w:r>
    </w:p>
    <w:p w:rsidR="00311076" w:rsidRPr="0067258A" w:rsidRDefault="0007218F" w:rsidP="00B46D58">
      <w:pPr>
        <w:pStyle w:val="BodyTextIndent"/>
        <w:widowControl w:val="0"/>
        <w:spacing w:after="160" w:line="240" w:lineRule="auto"/>
        <w:ind w:left="2835" w:firstLine="0"/>
        <w:rPr>
          <w:rFonts w:ascii="GHEA Grapalat" w:hAnsi="GHEA Grapalat"/>
          <w:i w:val="0"/>
        </w:rPr>
      </w:pPr>
      <w:r w:rsidRPr="0067258A">
        <w:rPr>
          <w:rFonts w:ascii="GHEA Grapalat" w:hAnsi="GHEA Grapalat"/>
          <w:i w:val="0"/>
        </w:rPr>
        <w:t xml:space="preserve"> </w:t>
      </w:r>
    </w:p>
    <w:p w:rsidR="00357D48" w:rsidRPr="0007218F" w:rsidRDefault="00A20B69" w:rsidP="00B46D58">
      <w:pPr>
        <w:pStyle w:val="BodyTextIndent"/>
        <w:widowControl w:val="0"/>
        <w:spacing w:after="160" w:line="240" w:lineRule="auto"/>
        <w:ind w:firstLine="567"/>
        <w:rPr>
          <w:rFonts w:ascii="GHEA Grapalat" w:hAnsi="GHEA Grapalat"/>
          <w:i w:val="0"/>
        </w:rPr>
      </w:pPr>
      <w:r w:rsidRPr="0007218F">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7218F">
        <w:rPr>
          <w:rFonts w:ascii="Courier New" w:hAnsi="Courier New" w:cs="Courier New"/>
          <w:i w:val="0"/>
          <w:lang w:val="en-US"/>
        </w:rPr>
        <w:t> </w:t>
      </w:r>
      <w:r w:rsidR="00F95E94" w:rsidRPr="0007218F">
        <w:rPr>
          <w:rFonts w:ascii="GHEA Grapalat" w:hAnsi="GHEA Grapalat"/>
          <w:i w:val="0"/>
        </w:rPr>
        <w:t>настоящейпроцедуре</w:t>
      </w:r>
      <w:r w:rsidRPr="0007218F">
        <w:rPr>
          <w:rFonts w:ascii="GHEA Grapalat" w:hAnsi="GHEA Grapalat"/>
          <w:i w:val="0"/>
        </w:rPr>
        <w:t>.</w:t>
      </w:r>
    </w:p>
    <w:p w:rsidR="00357D48" w:rsidRPr="0007218F" w:rsidRDefault="00052084" w:rsidP="00B46D58">
      <w:pPr>
        <w:pStyle w:val="BodyTextIndent"/>
        <w:widowControl w:val="0"/>
        <w:spacing w:after="160" w:line="240" w:lineRule="auto"/>
        <w:ind w:firstLine="567"/>
        <w:rPr>
          <w:rFonts w:ascii="GHEA Grapalat" w:hAnsi="GHEA Grapalat"/>
          <w:i w:val="0"/>
        </w:rPr>
      </w:pPr>
      <w:r w:rsidRPr="0007218F">
        <w:rPr>
          <w:rFonts w:ascii="GHEA Grapalat" w:hAnsi="GHEA Grapalat"/>
          <w:i w:val="0"/>
        </w:rPr>
        <w:t xml:space="preserve">Условия </w:t>
      </w:r>
      <w:r w:rsidR="00677658" w:rsidRPr="0007218F">
        <w:rPr>
          <w:rFonts w:ascii="GHEA Grapalat" w:hAnsi="GHEA Grapalat"/>
          <w:i w:val="0"/>
        </w:rPr>
        <w:t xml:space="preserve">предъявляемые </w:t>
      </w:r>
      <w:r w:rsidR="00FD0B1A" w:rsidRPr="0007218F">
        <w:rPr>
          <w:rFonts w:ascii="GHEA Grapalat" w:hAnsi="GHEA Grapalat"/>
          <w:i w:val="0"/>
        </w:rPr>
        <w:t xml:space="preserve">к </w:t>
      </w:r>
      <w:r w:rsidR="00677658" w:rsidRPr="0007218F">
        <w:rPr>
          <w:rFonts w:ascii="GHEA Grapalat" w:hAnsi="GHEA Grapalat"/>
          <w:i w:val="0"/>
        </w:rPr>
        <w:t xml:space="preserve">лицам, не имеющим права на участие в </w:t>
      </w:r>
      <w:r w:rsidRPr="0007218F">
        <w:rPr>
          <w:rFonts w:ascii="GHEA Grapalat" w:hAnsi="GHEA Grapalat"/>
          <w:i w:val="0"/>
        </w:rPr>
        <w:t xml:space="preserve"> данной </w:t>
      </w:r>
      <w:r w:rsidR="006F297B" w:rsidRPr="0007218F">
        <w:rPr>
          <w:rFonts w:ascii="GHEA Grapalat" w:hAnsi="GHEA Grapalat"/>
          <w:i w:val="0"/>
        </w:rPr>
        <w:t>процедуре</w:t>
      </w:r>
      <w:r w:rsidR="00677658" w:rsidRPr="0007218F">
        <w:rPr>
          <w:rFonts w:ascii="GHEA Grapalat" w:hAnsi="GHEA Grapalat"/>
          <w:i w:val="0"/>
        </w:rPr>
        <w:t>, а также участникам, установлены приглашением на настоящую процедуру.</w:t>
      </w:r>
      <w:r w:rsidR="00EE73A8" w:rsidRPr="0007218F">
        <w:rPr>
          <w:rFonts w:ascii="GHEA Grapalat" w:hAnsi="GHEA Grapalat"/>
          <w:i w:val="0"/>
        </w:rPr>
        <w:t xml:space="preserve">Отобранный участник определяется из числа участников, подавших заявки, оцененные </w:t>
      </w:r>
      <w:r w:rsidR="007442CF" w:rsidRPr="0007218F">
        <w:rPr>
          <w:rFonts w:ascii="GHEA Grapalat" w:hAnsi="GHEA Grapalat"/>
          <w:i w:val="0"/>
        </w:rPr>
        <w:t xml:space="preserve">удовлетворительнопо </w:t>
      </w:r>
      <w:r w:rsidR="00830445" w:rsidRPr="0007218F">
        <w:rPr>
          <w:rFonts w:ascii="GHEA Grapalat" w:hAnsi="GHEA Grapalat"/>
          <w:i w:val="0"/>
        </w:rPr>
        <w:t xml:space="preserve">неценовым </w:t>
      </w:r>
      <w:r w:rsidR="007442CF" w:rsidRPr="0007218F">
        <w:rPr>
          <w:rFonts w:ascii="GHEA Grapalat" w:hAnsi="GHEA Grapalat"/>
          <w:i w:val="0"/>
        </w:rPr>
        <w:t>условиям</w:t>
      </w:r>
      <w:r w:rsidR="00EE73A8" w:rsidRPr="0007218F">
        <w:rPr>
          <w:rFonts w:ascii="GHEA Grapalat" w:hAnsi="GHEA Grapalat"/>
          <w:i w:val="0"/>
        </w:rPr>
        <w:t>, по принципу предпочтения, отдаваемого участнику, представившему м</w:t>
      </w:r>
      <w:r w:rsidR="003F762C" w:rsidRPr="0007218F">
        <w:rPr>
          <w:rFonts w:ascii="GHEA Grapalat" w:hAnsi="GHEA Grapalat"/>
          <w:i w:val="0"/>
        </w:rPr>
        <w:t>инимальное ценовое предложение.</w:t>
      </w:r>
    </w:p>
    <w:p w:rsidR="000E2427" w:rsidRPr="0007218F" w:rsidRDefault="000E2427" w:rsidP="00B46D58">
      <w:pPr>
        <w:pStyle w:val="BodyTextIndent"/>
        <w:widowControl w:val="0"/>
        <w:spacing w:after="160" w:line="240" w:lineRule="auto"/>
        <w:ind w:firstLine="567"/>
        <w:rPr>
          <w:rFonts w:ascii="GHEA Grapalat" w:hAnsi="GHEA Grapalat"/>
          <w:i w:val="0"/>
        </w:rPr>
      </w:pPr>
      <w:r w:rsidRPr="0007218F">
        <w:rPr>
          <w:rFonts w:ascii="GHEA Grapalat" w:hAnsi="GHEA Grapalat"/>
          <w:i w:val="0"/>
        </w:rPr>
        <w:t xml:space="preserve">В отношении </w:t>
      </w:r>
      <w:r w:rsidR="00830445" w:rsidRPr="0007218F">
        <w:rPr>
          <w:rFonts w:ascii="GHEA Grapalat" w:hAnsi="GHEA Grapalat"/>
          <w:i w:val="0"/>
        </w:rPr>
        <w:t>настоящейпроцедуры</w:t>
      </w:r>
      <w:r w:rsidRPr="0007218F">
        <w:rPr>
          <w:rFonts w:ascii="GHEA Grapalat" w:hAnsi="GHEA Grapalat"/>
          <w:i w:val="0"/>
        </w:rPr>
        <w:t>применяются положения Соглашения Всемирной торговой организации по правительственным закупкам.</w:t>
      </w:r>
      <w:r w:rsidRPr="0007218F">
        <w:rPr>
          <w:rStyle w:val="FootnoteReference"/>
          <w:rFonts w:ascii="GHEA Grapalat" w:hAnsi="GHEA Grapalat"/>
          <w:i w:val="0"/>
        </w:rPr>
        <w:footnoteReference w:id="3"/>
      </w:r>
    </w:p>
    <w:p w:rsidR="007E15A7" w:rsidRPr="0007218F" w:rsidRDefault="00677658" w:rsidP="00B46D58">
      <w:pPr>
        <w:pStyle w:val="BodyTextIndent"/>
        <w:widowControl w:val="0"/>
        <w:spacing w:after="160" w:line="240" w:lineRule="auto"/>
        <w:ind w:firstLine="567"/>
        <w:rPr>
          <w:rFonts w:ascii="GHEA Grapalat" w:hAnsi="GHEA Grapalat"/>
          <w:i w:val="0"/>
        </w:rPr>
      </w:pPr>
      <w:r w:rsidRPr="0007218F">
        <w:rPr>
          <w:rFonts w:ascii="GHEA Grapalat" w:hAnsi="GHEA Grapalat"/>
          <w:i w:val="0"/>
        </w:rPr>
        <w:t xml:space="preserve">Для получения приглашения на </w:t>
      </w:r>
      <w:r w:rsidR="00830445" w:rsidRPr="0007218F">
        <w:rPr>
          <w:rFonts w:ascii="GHEA Grapalat" w:hAnsi="GHEA Grapalat"/>
          <w:i w:val="0"/>
        </w:rPr>
        <w:t>процедуру</w:t>
      </w:r>
      <w:r w:rsidRPr="0007218F">
        <w:rPr>
          <w:rFonts w:ascii="GHEA Grapalat" w:hAnsi="GHEA Grapalat"/>
          <w:i w:val="0"/>
        </w:rPr>
        <w:t xml:space="preserve">в бумажной форме необходимо обратиться к заказчику до </w:t>
      </w:r>
      <w:r w:rsidR="005A0490" w:rsidRPr="005A0490">
        <w:rPr>
          <w:rFonts w:ascii="GHEA Grapalat" w:hAnsi="GHEA Grapalat"/>
          <w:i w:val="0"/>
        </w:rPr>
        <w:t xml:space="preserve"> </w:t>
      </w:r>
      <w:r w:rsidR="008F1F93" w:rsidRPr="008F1F93">
        <w:rPr>
          <w:rFonts w:ascii="GHEA Grapalat" w:hAnsi="GHEA Grapalat"/>
          <w:i w:val="0"/>
        </w:rPr>
        <w:t xml:space="preserve"> </w:t>
      </w:r>
      <w:r w:rsidRPr="0007218F">
        <w:rPr>
          <w:rFonts w:ascii="GHEA Grapalat" w:hAnsi="GHEA Grapalat"/>
          <w:i w:val="0"/>
        </w:rPr>
        <w:t xml:space="preserve"> часов_</w:t>
      </w:r>
      <w:r w:rsidR="0007218F" w:rsidRPr="0007218F">
        <w:rPr>
          <w:rFonts w:ascii="GHEA Grapalat" w:hAnsi="GHEA Grapalat"/>
          <w:i w:val="0"/>
        </w:rPr>
        <w:t>11.00</w:t>
      </w:r>
      <w:r w:rsidRPr="0007218F">
        <w:rPr>
          <w:rFonts w:ascii="GHEA Grapalat" w:hAnsi="GHEA Grapalat"/>
          <w:i w:val="0"/>
        </w:rPr>
        <w:t>__</w:t>
      </w:r>
      <w:r w:rsidR="005A0490" w:rsidRPr="005A0490">
        <w:rPr>
          <w:rFonts w:ascii="GHEA Grapalat" w:hAnsi="GHEA Grapalat"/>
          <w:i w:val="0"/>
        </w:rPr>
        <w:t>2021</w:t>
      </w:r>
      <w:r w:rsidRPr="0007218F">
        <w:rPr>
          <w:rFonts w:ascii="GHEA Grapalat" w:hAnsi="GHEA Grapalat"/>
          <w:i w:val="0"/>
        </w:rPr>
        <w:t xml:space="preserve">_-го </w:t>
      </w:r>
      <w:r w:rsidR="005A0490" w:rsidRPr="005A0490">
        <w:rPr>
          <w:rFonts w:ascii="GHEA Grapalat" w:hAnsi="GHEA Grapalat"/>
          <w:i w:val="0"/>
        </w:rPr>
        <w:t xml:space="preserve">40 </w:t>
      </w:r>
      <w:r w:rsidRPr="0007218F">
        <w:rPr>
          <w:rFonts w:ascii="GHEA Grapalat" w:hAnsi="GHEA Grapalat"/>
          <w:i w:val="0"/>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07218F">
        <w:rPr>
          <w:lang w:val="en-US"/>
        </w:rPr>
        <w:t> </w:t>
      </w:r>
      <w:r w:rsidRPr="0007218F">
        <w:rPr>
          <w:rFonts w:ascii="GHEA Grapalat" w:hAnsi="GHEA Grapalat"/>
          <w:i w:val="0"/>
        </w:rPr>
        <w:t>обеспечивает бесплатное предоставление приглашения в бумажной форме (или</w:t>
      </w:r>
      <w:r w:rsidR="00971F4A" w:rsidRPr="0007218F">
        <w:rPr>
          <w:rFonts w:ascii="Courier New" w:hAnsi="Courier New" w:cs="Courier New"/>
          <w:i w:val="0"/>
          <w:lang w:val="en-US"/>
        </w:rPr>
        <w:t> </w:t>
      </w:r>
      <w:r w:rsidRPr="0007218F">
        <w:rPr>
          <w:rFonts w:ascii="GHEA Grapalat" w:hAnsi="GHEA Grapalat"/>
          <w:i w:val="0"/>
        </w:rPr>
        <w:t>в</w:t>
      </w:r>
      <w:r w:rsidR="00971F4A" w:rsidRPr="0007218F">
        <w:rPr>
          <w:rFonts w:ascii="Courier New" w:hAnsi="Courier New" w:cs="Courier New"/>
          <w:i w:val="0"/>
          <w:lang w:val="en-US"/>
        </w:rPr>
        <w:t> </w:t>
      </w:r>
      <w:r w:rsidRPr="0007218F">
        <w:rPr>
          <w:rFonts w:ascii="GHEA Grapalat" w:hAnsi="GHEA Grapalat"/>
          <w:i w:val="0"/>
        </w:rPr>
        <w:t>случае представления вместе с заявлением копии выданного банком док</w:t>
      </w:r>
      <w:r w:rsidR="00971F4A" w:rsidRPr="0007218F">
        <w:rPr>
          <w:rFonts w:ascii="GHEA Grapalat" w:hAnsi="GHEA Grapalat"/>
          <w:i w:val="0"/>
        </w:rPr>
        <w:t xml:space="preserve">умента, подтверждающего уплату ___________ </w:t>
      </w:r>
      <w:r w:rsidRPr="0007218F">
        <w:rPr>
          <w:rFonts w:ascii="GHEA Grapalat" w:hAnsi="GHEA Grapalat"/>
          <w:i w:val="0"/>
        </w:rPr>
        <w:t>драмов РА, которые не</w:t>
      </w:r>
      <w:r w:rsidR="001B32D9" w:rsidRPr="0007218F">
        <w:rPr>
          <w:lang w:val="en-US"/>
        </w:rPr>
        <w:t> </w:t>
      </w:r>
      <w:r w:rsidRPr="0007218F">
        <w:rPr>
          <w:rFonts w:ascii="GHEA Grapalat" w:hAnsi="GHEA Grapalat"/>
          <w:i w:val="0"/>
        </w:rPr>
        <w:t>могут превышать размер производимых расходов на копирование и доставку приглашения</w:t>
      </w:r>
      <w:r w:rsidRPr="0007218F">
        <w:rPr>
          <w:rStyle w:val="FootnoteReference"/>
          <w:rFonts w:ascii="GHEA Grapalat" w:hAnsi="GHEA Grapalat"/>
          <w:i w:val="0"/>
        </w:rPr>
        <w:footnoteReference w:id="4"/>
      </w:r>
      <w:r w:rsidRPr="0007218F">
        <w:rPr>
          <w:rFonts w:ascii="GHEA Grapalat" w:hAnsi="GHEA Grapalat"/>
          <w:i w:val="0"/>
        </w:rPr>
        <w:t>) в первый рабочий день, следующий за получением такого требования (п</w:t>
      </w:r>
      <w:r w:rsidR="00971F4A" w:rsidRPr="0007218F">
        <w:rPr>
          <w:rFonts w:ascii="GHEA Grapalat" w:hAnsi="GHEA Grapalat"/>
          <w:i w:val="0"/>
        </w:rPr>
        <w:t xml:space="preserve">латеж </w:t>
      </w:r>
      <w:r w:rsidR="00971F4A" w:rsidRPr="0007218F">
        <w:rPr>
          <w:rFonts w:ascii="GHEA Grapalat" w:hAnsi="GHEA Grapalat"/>
          <w:i w:val="0"/>
        </w:rPr>
        <w:lastRenderedPageBreak/>
        <w:t>необходимо внести на счет</w:t>
      </w:r>
      <w:r w:rsidRPr="0007218F">
        <w:rPr>
          <w:rFonts w:ascii="GHEA Grapalat" w:hAnsi="GHEA Grapalat"/>
          <w:i w:val="0"/>
        </w:rPr>
        <w:t xml:space="preserve"> __</w:t>
      </w:r>
      <w:r w:rsidR="00971F4A" w:rsidRPr="0007218F">
        <w:rPr>
          <w:rFonts w:ascii="GHEA Grapalat" w:hAnsi="GHEA Grapalat"/>
          <w:i w:val="0"/>
        </w:rPr>
        <w:t>_______</w:t>
      </w:r>
      <w:r w:rsidRPr="0007218F">
        <w:rPr>
          <w:rFonts w:ascii="GHEA Grapalat" w:hAnsi="GHEA Grapalat"/>
          <w:i w:val="0"/>
        </w:rPr>
        <w:t>____________________</w:t>
      </w:r>
      <w:r w:rsidRPr="0007218F">
        <w:rPr>
          <w:rStyle w:val="FootnoteReference"/>
          <w:rFonts w:ascii="GHEA Grapalat" w:hAnsi="GHEA Grapalat"/>
          <w:i w:val="0"/>
        </w:rPr>
        <w:footnoteReference w:id="5"/>
      </w:r>
      <w:r w:rsidRPr="0007218F">
        <w:rPr>
          <w:rFonts w:ascii="GHEA Grapalat" w:hAnsi="GHEA Grapalat"/>
          <w:i w:val="0"/>
        </w:rPr>
        <w:t>).</w:t>
      </w:r>
    </w:p>
    <w:p w:rsidR="0067579A" w:rsidRPr="0007218F" w:rsidRDefault="00357D48" w:rsidP="00B46D58">
      <w:pPr>
        <w:pStyle w:val="BodyTextIndent"/>
        <w:widowControl w:val="0"/>
        <w:spacing w:after="160" w:line="240" w:lineRule="auto"/>
        <w:ind w:firstLine="567"/>
        <w:rPr>
          <w:rFonts w:ascii="GHEA Grapalat" w:hAnsi="GHEA Grapalat"/>
          <w:i w:val="0"/>
          <w:spacing w:val="-6"/>
        </w:rPr>
      </w:pPr>
      <w:r w:rsidRPr="0007218F">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7218F">
        <w:rPr>
          <w:rFonts w:ascii="Courier New" w:hAnsi="Courier New" w:cs="Courier New"/>
          <w:i w:val="0"/>
          <w:spacing w:val="-6"/>
          <w:lang w:val="en-US"/>
        </w:rPr>
        <w:t> </w:t>
      </w:r>
      <w:r w:rsidRPr="0007218F">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07218F" w:rsidRDefault="00363E98" w:rsidP="00B46D58">
      <w:pPr>
        <w:pStyle w:val="BodyTextIndent"/>
        <w:widowControl w:val="0"/>
        <w:spacing w:after="160" w:line="240" w:lineRule="auto"/>
        <w:ind w:firstLine="567"/>
        <w:rPr>
          <w:rFonts w:ascii="GHEA Grapalat" w:hAnsi="GHEA Grapalat"/>
          <w:i w:val="0"/>
        </w:rPr>
      </w:pPr>
      <w:r w:rsidRPr="0007218F">
        <w:rPr>
          <w:rFonts w:ascii="GHEA Grapalat" w:hAnsi="GHEA Grapalat"/>
          <w:i w:val="0"/>
        </w:rPr>
        <w:t>Неполучение приглашения не ограничивает права участника на участие в</w:t>
      </w:r>
      <w:r w:rsidR="001E06D6" w:rsidRPr="0007218F">
        <w:rPr>
          <w:rFonts w:ascii="Courier New" w:hAnsi="Courier New" w:cs="Courier New"/>
          <w:i w:val="0"/>
          <w:lang w:val="en-US"/>
        </w:rPr>
        <w:t> </w:t>
      </w:r>
      <w:r w:rsidR="001B32D9" w:rsidRPr="0007218F">
        <w:rPr>
          <w:rFonts w:ascii="GHEA Grapalat" w:hAnsi="GHEA Grapalat"/>
          <w:i w:val="0"/>
        </w:rPr>
        <w:t>настоящей процедуре.</w:t>
      </w:r>
    </w:p>
    <w:p w:rsidR="00EF52E4" w:rsidRPr="0007218F" w:rsidRDefault="00EF52E4" w:rsidP="0007218F">
      <w:pPr>
        <w:pStyle w:val="BodyTextIndent"/>
        <w:widowControl w:val="0"/>
        <w:spacing w:after="160"/>
        <w:ind w:firstLine="567"/>
        <w:rPr>
          <w:rFonts w:ascii="GHEA Grapalat" w:hAnsi="GHEA Grapalat"/>
          <w:i w:val="0"/>
        </w:rPr>
      </w:pPr>
      <w:r w:rsidRPr="0007218F">
        <w:rPr>
          <w:rFonts w:ascii="GHEA Grapalat" w:hAnsi="GHEA Grapalat"/>
          <w:i w:val="0"/>
        </w:rPr>
        <w:t xml:space="preserve">Заявки на </w:t>
      </w:r>
      <w:r w:rsidR="00D50690" w:rsidRPr="0007218F">
        <w:rPr>
          <w:rFonts w:ascii="GHEA Grapalat" w:hAnsi="GHEA Grapalat"/>
          <w:i w:val="0"/>
        </w:rPr>
        <w:t>настоящую процедуру</w:t>
      </w:r>
      <w:r w:rsidRPr="0007218F">
        <w:rPr>
          <w:rFonts w:ascii="GHEA Grapalat" w:hAnsi="GHEA Grapalat"/>
          <w:i w:val="0"/>
        </w:rPr>
        <w:t xml:space="preserve"> необходимо подавать по адресу</w:t>
      </w:r>
      <w:r w:rsidRPr="0007218F">
        <w:rPr>
          <w:rFonts w:ascii="GHEA Grapalat" w:hAnsi="GHEA Grapalat"/>
          <w:i w:val="0"/>
          <w:spacing w:val="6"/>
        </w:rPr>
        <w:t xml:space="preserve"> </w:t>
      </w:r>
      <w:r w:rsidR="0007218F" w:rsidRPr="0007218F">
        <w:rPr>
          <w:rFonts w:ascii="GHEA Grapalat" w:hAnsi="GHEA Grapalat"/>
          <w:i w:val="0"/>
        </w:rPr>
        <w:t xml:space="preserve">С Арарат  Р   Варданян28 </w:t>
      </w:r>
      <w:r w:rsidRPr="0007218F">
        <w:rPr>
          <w:rFonts w:ascii="GHEA Grapalat" w:hAnsi="GHEA Grapalat"/>
          <w:i w:val="0"/>
        </w:rPr>
        <w:t>(адрес заказчика)</w:t>
      </w:r>
    </w:p>
    <w:p w:rsidR="00EF52E4" w:rsidRPr="0007218F" w:rsidRDefault="00EF52E4" w:rsidP="00EF52E4">
      <w:pPr>
        <w:pStyle w:val="BodyTextIndent"/>
        <w:widowControl w:val="0"/>
        <w:spacing w:after="160"/>
        <w:ind w:firstLine="0"/>
        <w:rPr>
          <w:rFonts w:ascii="GHEA Grapalat" w:hAnsi="GHEA Grapalat"/>
          <w:i w:val="0"/>
          <w:lang w:val="hy-AM"/>
        </w:rPr>
      </w:pPr>
      <w:r w:rsidRPr="0007218F">
        <w:rPr>
          <w:rFonts w:ascii="GHEA Grapalat" w:hAnsi="GHEA Grapalat"/>
          <w:i w:val="0"/>
        </w:rPr>
        <w:t>в документарной форме,</w:t>
      </w:r>
      <w:r w:rsidR="005A0490" w:rsidRPr="005A0490">
        <w:rPr>
          <w:rFonts w:ascii="GHEA Grapalat" w:hAnsi="GHEA Grapalat"/>
          <w:i w:val="0"/>
        </w:rPr>
        <w:t xml:space="preserve"> </w:t>
      </w:r>
      <w:r w:rsidRPr="0007218F">
        <w:rPr>
          <w:rFonts w:ascii="GHEA Grapalat" w:hAnsi="GHEA Grapalat"/>
          <w:i w:val="0"/>
        </w:rPr>
        <w:t xml:space="preserve"> до _</w:t>
      </w:r>
      <w:r w:rsidR="0007218F" w:rsidRPr="0007218F">
        <w:rPr>
          <w:rFonts w:ascii="GHEA Grapalat" w:hAnsi="GHEA Grapalat"/>
          <w:i w:val="0"/>
        </w:rPr>
        <w:t xml:space="preserve">11.00 </w:t>
      </w:r>
      <w:r w:rsidRPr="0007218F">
        <w:rPr>
          <w:rFonts w:ascii="GHEA Grapalat" w:hAnsi="GHEA Grapalat"/>
          <w:i w:val="0"/>
        </w:rPr>
        <w:t>часов __</w:t>
      </w:r>
      <w:r w:rsidR="0007218F" w:rsidRPr="0007218F">
        <w:rPr>
          <w:rFonts w:ascii="GHEA Grapalat" w:hAnsi="GHEA Grapalat"/>
          <w:i w:val="0"/>
        </w:rPr>
        <w:t>2021</w:t>
      </w:r>
      <w:r w:rsidRPr="0007218F">
        <w:rPr>
          <w:rFonts w:ascii="GHEA Grapalat" w:hAnsi="GHEA Grapalat"/>
          <w:i w:val="0"/>
        </w:rPr>
        <w:t xml:space="preserve">__-го </w:t>
      </w:r>
      <w:r w:rsidR="005A0490" w:rsidRPr="005A0490">
        <w:rPr>
          <w:rFonts w:ascii="GHEA Grapalat" w:hAnsi="GHEA Grapalat"/>
          <w:i w:val="0"/>
        </w:rPr>
        <w:t xml:space="preserve">40 </w:t>
      </w:r>
      <w:r w:rsidRPr="0007218F">
        <w:rPr>
          <w:rFonts w:ascii="GHEA Grapalat" w:hAnsi="GHEA Grapalat"/>
          <w:i w:val="0"/>
        </w:rPr>
        <w:t>дня со дня опубликования настоящего объявления. Кроме армянского языка заявки могут быть поданы также на английском или русском языке.</w:t>
      </w:r>
    </w:p>
    <w:p w:rsidR="00EF52E4" w:rsidRPr="0007218F" w:rsidRDefault="00EF52E4" w:rsidP="00EF52E4">
      <w:pPr>
        <w:pStyle w:val="BodyTextIndent"/>
        <w:widowControl w:val="0"/>
        <w:spacing w:after="160"/>
        <w:ind w:firstLine="567"/>
        <w:rPr>
          <w:rFonts w:ascii="GHEA Grapalat" w:hAnsi="GHEA Grapalat"/>
          <w:i w:val="0"/>
        </w:rPr>
      </w:pPr>
      <w:r w:rsidRPr="0007218F">
        <w:rPr>
          <w:rFonts w:ascii="GHEA Grapalat" w:hAnsi="GHEA Grapalat"/>
          <w:i w:val="0"/>
        </w:rPr>
        <w:t>Вскрытие заявок будет проводиться по адресу ___</w:t>
      </w:r>
      <w:r w:rsidR="0007218F" w:rsidRPr="0007218F">
        <w:rPr>
          <w:rFonts w:ascii="GHEA Grapalat" w:hAnsi="GHEA Grapalat"/>
          <w:i w:val="0"/>
        </w:rPr>
        <w:t xml:space="preserve">С Арарат  Р Варданян28 </w:t>
      </w:r>
      <w:r w:rsidRPr="0007218F">
        <w:rPr>
          <w:rFonts w:ascii="GHEA Grapalat" w:hAnsi="GHEA Grapalat"/>
          <w:i w:val="0"/>
        </w:rPr>
        <w:t xml:space="preserve">, </w:t>
      </w:r>
      <w:r w:rsidR="008F1F93" w:rsidRPr="008F1F93">
        <w:rPr>
          <w:rFonts w:ascii="GHEA Grapalat" w:hAnsi="GHEA Grapalat"/>
          <w:i w:val="0"/>
        </w:rPr>
        <w:t>11.00</w:t>
      </w:r>
      <w:r w:rsidRPr="0007218F">
        <w:rPr>
          <w:rFonts w:ascii="GHEA Grapalat" w:hAnsi="GHEA Grapalat"/>
          <w:i w:val="0"/>
        </w:rPr>
        <w:t xml:space="preserve"> часов "</w:t>
      </w:r>
      <w:r w:rsidR="008F1F93" w:rsidRPr="008F1F93">
        <w:rPr>
          <w:rFonts w:ascii="GHEA Grapalat" w:hAnsi="GHEA Grapalat"/>
          <w:i w:val="0"/>
        </w:rPr>
        <w:t>24</w:t>
      </w:r>
      <w:r w:rsidRPr="0007218F">
        <w:rPr>
          <w:rFonts w:ascii="GHEA Grapalat" w:hAnsi="GHEA Grapalat"/>
          <w:i w:val="0"/>
        </w:rPr>
        <w:t>" "</w:t>
      </w:r>
      <w:r w:rsidR="008F1F93" w:rsidRPr="008F1F93">
        <w:rPr>
          <w:rFonts w:ascii="GHEA Grapalat" w:hAnsi="GHEA Grapalat"/>
          <w:i w:val="0"/>
        </w:rPr>
        <w:t>август</w:t>
      </w:r>
      <w:r w:rsidRPr="0007218F">
        <w:rPr>
          <w:rFonts w:ascii="GHEA Grapalat" w:hAnsi="GHEA Grapalat"/>
          <w:i w:val="0"/>
        </w:rPr>
        <w:t>" "</w:t>
      </w:r>
      <w:r w:rsidR="0007218F" w:rsidRPr="0007218F">
        <w:rPr>
          <w:rFonts w:ascii="GHEA Grapalat" w:hAnsi="GHEA Grapalat"/>
          <w:i w:val="0"/>
        </w:rPr>
        <w:t>2021г</w:t>
      </w:r>
      <w:r w:rsidRPr="0007218F">
        <w:rPr>
          <w:rFonts w:ascii="GHEA Grapalat" w:hAnsi="GHEA Grapalat"/>
          <w:i w:val="0"/>
        </w:rPr>
        <w:t>".</w:t>
      </w:r>
    </w:p>
    <w:p w:rsidR="00EF52E4" w:rsidRPr="0007218F" w:rsidRDefault="001305C6" w:rsidP="00B46D58">
      <w:pPr>
        <w:pStyle w:val="BodyTextIndent"/>
        <w:widowControl w:val="0"/>
        <w:spacing w:after="160" w:line="240" w:lineRule="auto"/>
        <w:ind w:firstLine="567"/>
        <w:rPr>
          <w:rFonts w:ascii="GHEA Grapalat" w:hAnsi="GHEA Grapalat"/>
          <w:i w:val="0"/>
        </w:rPr>
      </w:pPr>
      <w:r w:rsidRPr="0007218F">
        <w:rPr>
          <w:rFonts w:ascii="GHEA Grapalat" w:hAnsi="GHEA Grapalat"/>
          <w:i w:val="0"/>
        </w:rPr>
        <w:t xml:space="preserve">Жалобы относительно настоящей процедуры должны быть поданы </w:t>
      </w:r>
      <w:r w:rsidR="004B4B72" w:rsidRPr="0007218F">
        <w:rPr>
          <w:rFonts w:ascii="GHEA Grapalat" w:hAnsi="GHEA Grapalat"/>
          <w:i w:val="0"/>
        </w:rPr>
        <w:t>л</w:t>
      </w:r>
      <w:r w:rsidR="00D746A9" w:rsidRPr="0007218F">
        <w:rPr>
          <w:rFonts w:ascii="GHEA Grapalat" w:hAnsi="GHEA Grapalat"/>
          <w:i w:val="0"/>
        </w:rPr>
        <w:t>ицу</w:t>
      </w:r>
      <w:r w:rsidRPr="0007218F">
        <w:rPr>
          <w:rFonts w:ascii="GHEA Grapalat" w:hAnsi="GHEA Grapalat"/>
          <w:i w:val="0"/>
        </w:rPr>
        <w:t xml:space="preserve">, </w:t>
      </w:r>
      <w:r w:rsidR="00D746A9" w:rsidRPr="0007218F">
        <w:rPr>
          <w:rFonts w:ascii="GHEA Grapalat" w:hAnsi="GHEA Grapalat"/>
          <w:i w:val="0"/>
        </w:rPr>
        <w:t>рассматривающее связанные с закупками жалобы</w:t>
      </w:r>
      <w:r w:rsidRPr="0007218F">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07218F">
        <w:rPr>
          <w:rFonts w:ascii="Courier New" w:hAnsi="Courier New" w:cs="Courier New"/>
          <w:i w:val="0"/>
          <w:lang w:val="en-US"/>
        </w:rPr>
        <w:t> </w:t>
      </w:r>
      <w:r w:rsidRPr="0007218F">
        <w:rPr>
          <w:rFonts w:ascii="GHEA Grapalat" w:hAnsi="GHEA Grapalat"/>
          <w:i w:val="0"/>
        </w:rPr>
        <w:t>настоящий конкурс. Для подачи жалобы требуется плата в размере 30</w:t>
      </w:r>
      <w:r w:rsidR="00790715" w:rsidRPr="0007218F">
        <w:rPr>
          <w:rFonts w:ascii="Courier New" w:hAnsi="Courier New" w:cs="Courier New"/>
          <w:i w:val="0"/>
          <w:lang w:val="en-US"/>
        </w:rPr>
        <w:t> </w:t>
      </w:r>
      <w:r w:rsidRPr="0007218F">
        <w:rPr>
          <w:rFonts w:ascii="GHEA Grapalat" w:hAnsi="GHEA Grapalat"/>
          <w:i w:val="0"/>
        </w:rPr>
        <w:t>000</w:t>
      </w:r>
      <w:r w:rsidR="00790715" w:rsidRPr="0007218F">
        <w:rPr>
          <w:rFonts w:ascii="Courier New" w:hAnsi="Courier New" w:cs="Courier New"/>
          <w:i w:val="0"/>
          <w:lang w:val="en-US"/>
        </w:rPr>
        <w:t> </w:t>
      </w:r>
      <w:r w:rsidRPr="0007218F">
        <w:rPr>
          <w:rFonts w:ascii="GHEA Grapalat" w:hAnsi="GHEA Grapalat"/>
          <w:i w:val="0"/>
        </w:rPr>
        <w:t>(тридцать тысяч) драмов РА, которая должна быть перечислена на</w:t>
      </w:r>
      <w:r w:rsidR="007A6841" w:rsidRPr="0007218F">
        <w:rPr>
          <w:rFonts w:ascii="Courier New" w:hAnsi="Courier New" w:cs="Courier New"/>
          <w:i w:val="0"/>
          <w:lang w:val="en-US"/>
        </w:rPr>
        <w:t> </w:t>
      </w:r>
      <w:r w:rsidRPr="0007218F">
        <w:rPr>
          <w:rFonts w:ascii="GHEA Grapalat" w:hAnsi="GHEA Grapalat"/>
          <w:i w:val="0"/>
        </w:rPr>
        <w:t>казначейский счет № 900008000482, открытый на имя Министерст</w:t>
      </w:r>
      <w:r w:rsidR="001B32D9" w:rsidRPr="0007218F">
        <w:rPr>
          <w:rFonts w:ascii="GHEA Grapalat" w:hAnsi="GHEA Grapalat"/>
          <w:i w:val="0"/>
        </w:rPr>
        <w:t>ва финансов Республики Армения.</w:t>
      </w:r>
    </w:p>
    <w:p w:rsidR="00EF52E4" w:rsidRPr="0007218F" w:rsidRDefault="00EF52E4">
      <w:pPr>
        <w:rPr>
          <w:rFonts w:ascii="GHEA Grapalat" w:hAnsi="GHEA Grapalat"/>
          <w:sz w:val="20"/>
          <w:szCs w:val="20"/>
        </w:rPr>
      </w:pPr>
      <w:r w:rsidRPr="0007218F">
        <w:rPr>
          <w:rFonts w:ascii="GHEA Grapalat" w:hAnsi="GHEA Grapalat"/>
          <w:i/>
          <w:sz w:val="20"/>
          <w:szCs w:val="20"/>
        </w:rPr>
        <w:br w:type="page"/>
      </w:r>
    </w:p>
    <w:p w:rsidR="00BE1C5E" w:rsidRPr="001B32D9" w:rsidRDefault="00BE1C5E" w:rsidP="00B46D58">
      <w:pPr>
        <w:pStyle w:val="BodyTextIndent"/>
        <w:widowControl w:val="0"/>
        <w:spacing w:after="160" w:line="240" w:lineRule="auto"/>
        <w:ind w:firstLine="567"/>
        <w:rPr>
          <w:rFonts w:ascii="GHEA Grapalat" w:hAnsi="GHEA Grapalat"/>
          <w:i w:val="0"/>
          <w:sz w:val="24"/>
          <w:szCs w:val="24"/>
        </w:rPr>
      </w:pP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754697" w:rsidRPr="003A1EBB" w:rsidRDefault="00754697" w:rsidP="00B46D58">
      <w:pPr>
        <w:pStyle w:val="BodyTextIndent"/>
        <w:widowControl w:val="0"/>
        <w:spacing w:line="240" w:lineRule="auto"/>
        <w:ind w:firstLine="0"/>
        <w:rPr>
          <w:rFonts w:ascii="GHEA Grapalat" w:hAnsi="GHEA Grapalat"/>
          <w:i w:val="0"/>
          <w:sz w:val="24"/>
          <w:szCs w:val="24"/>
        </w:rPr>
      </w:pPr>
      <w:r w:rsidRPr="00D3423E">
        <w:rPr>
          <w:rFonts w:ascii="GHEA Grapalat" w:hAnsi="GHEA Grapalat"/>
          <w:i w:val="0"/>
          <w:sz w:val="24"/>
          <w:szCs w:val="24"/>
        </w:rPr>
        <w:t>___</w:t>
      </w:r>
      <w:r w:rsidR="00BE1C5E" w:rsidRPr="00BE1C5E">
        <w:rPr>
          <w:rFonts w:ascii="GHEA Grapalat" w:hAnsi="GHEA Grapalat"/>
          <w:i w:val="0"/>
          <w:sz w:val="24"/>
          <w:szCs w:val="24"/>
        </w:rPr>
        <w:t>____</w:t>
      </w:r>
      <w:r w:rsidR="0007218F" w:rsidRPr="0067258A">
        <w:rPr>
          <w:rFonts w:ascii="GHEA Grapalat" w:hAnsi="GHEA Grapalat"/>
          <w:i w:val="0"/>
          <w:sz w:val="24"/>
          <w:szCs w:val="24"/>
        </w:rPr>
        <w:t>Р Карапетяан</w:t>
      </w:r>
      <w:r w:rsidR="00BE1C5E" w:rsidRPr="00BE1C5E">
        <w:rPr>
          <w:rFonts w:ascii="GHEA Grapalat" w:hAnsi="GHEA Grapalat"/>
          <w:i w:val="0"/>
          <w:sz w:val="24"/>
          <w:szCs w:val="24"/>
        </w:rPr>
        <w:t>____</w:t>
      </w:r>
      <w:r w:rsidRPr="00D3423E">
        <w:rPr>
          <w:rFonts w:ascii="GHEA Grapalat" w:hAnsi="GHEA Grapalat"/>
          <w:i w:val="0"/>
          <w:sz w:val="24"/>
          <w:szCs w:val="24"/>
        </w:rPr>
        <w:t>_________________</w:t>
      </w:r>
    </w:p>
    <w:p w:rsidR="009F18D0" w:rsidRPr="003A1EBB" w:rsidRDefault="009F18D0" w:rsidP="00B46D58">
      <w:pPr>
        <w:pStyle w:val="BodyTextIndent"/>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754697" w:rsidRPr="00B47D85"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___</w:t>
      </w:r>
      <w:r w:rsidR="008C7EF1">
        <w:rPr>
          <w:rFonts w:ascii="GHEA Grapalat" w:hAnsi="GHEA Grapalat"/>
          <w:i w:val="0"/>
          <w:sz w:val="18"/>
          <w:szCs w:val="18"/>
          <w:u w:val="single"/>
          <w:lang w:val="af-ZA"/>
        </w:rPr>
        <w:t>077836541</w:t>
      </w:r>
      <w:r w:rsidRPr="00BE1C5E">
        <w:rPr>
          <w:rFonts w:ascii="GHEA Grapalat" w:hAnsi="GHEA Grapalat"/>
          <w:i w:val="0"/>
          <w:sz w:val="24"/>
          <w:szCs w:val="24"/>
        </w:rPr>
        <w:t>_______</w:t>
      </w:r>
      <w:r w:rsidR="008C7EF1" w:rsidRPr="00B47D85">
        <w:rPr>
          <w:rFonts w:ascii="GHEA Grapalat" w:hAnsi="GHEA Grapalat"/>
          <w:i w:val="0"/>
          <w:sz w:val="24"/>
          <w:szCs w:val="24"/>
        </w:rPr>
        <w:t xml:space="preserve"> </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8C7EF1">
        <w:rPr>
          <w:rFonts w:ascii="GHEA Grapalat" w:hAnsi="GHEA Grapalat"/>
          <w:sz w:val="18"/>
          <w:szCs w:val="18"/>
          <w:u w:val="single"/>
          <w:lang w:val="af-ZA"/>
        </w:rPr>
        <w:t>araratgyuxapetaran@ mail.ru</w:t>
      </w:r>
      <w:r w:rsidR="008C7EF1" w:rsidRPr="009044F1">
        <w:rPr>
          <w:rFonts w:ascii="GHEA Grapalat" w:hAnsi="GHEA Grapalat"/>
          <w:i w:val="0"/>
          <w:sz w:val="24"/>
          <w:szCs w:val="24"/>
        </w:rPr>
        <w:t xml:space="preserve"> </w:t>
      </w:r>
      <w:r w:rsidRPr="009044F1">
        <w:rPr>
          <w:rFonts w:ascii="GHEA Grapalat" w:hAnsi="GHEA Grapalat"/>
          <w:i w:val="0"/>
          <w:sz w:val="24"/>
          <w:szCs w:val="24"/>
        </w:rPr>
        <w:t>__________________</w:t>
      </w:r>
      <w:r w:rsidR="00915A97" w:rsidRPr="003A1EBB">
        <w:rPr>
          <w:rFonts w:ascii="GHEA Grapalat" w:hAnsi="GHEA Grapalat"/>
          <w:i w:val="0"/>
          <w:sz w:val="24"/>
          <w:szCs w:val="24"/>
        </w:rPr>
        <w:t>_</w:t>
      </w:r>
      <w:r w:rsidRPr="009044F1">
        <w:rPr>
          <w:rFonts w:ascii="GHEA Grapalat" w:hAnsi="GHEA Grapalat"/>
          <w:i w:val="0"/>
          <w:sz w:val="24"/>
          <w:szCs w:val="24"/>
        </w:rPr>
        <w:t>____</w:t>
      </w:r>
    </w:p>
    <w:p w:rsidR="00754697" w:rsidRPr="009044F1" w:rsidRDefault="00754697" w:rsidP="00B46D58">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Заказчик _</w:t>
      </w:r>
      <w:r w:rsidR="0007218F" w:rsidRPr="0007218F">
        <w:rPr>
          <w:rFonts w:ascii="GHEA Grapalat" w:hAnsi="GHEA Grapalat"/>
          <w:i w:val="0"/>
        </w:rPr>
        <w:t xml:space="preserve"> Арарат </w:t>
      </w:r>
      <w:r w:rsidR="00B47D85" w:rsidRPr="0067258A">
        <w:rPr>
          <w:rFonts w:ascii="GHEA Grapalat" w:hAnsi="GHEA Grapalat"/>
          <w:i w:val="0"/>
        </w:rPr>
        <w:t xml:space="preserve"> </w:t>
      </w:r>
      <w:r w:rsidR="0007218F" w:rsidRPr="0007218F">
        <w:rPr>
          <w:rFonts w:ascii="Sylfaen" w:hAnsi="Sylfaen"/>
          <w:i w:val="0"/>
        </w:rPr>
        <w:t xml:space="preserve"> муниципалитет  </w:t>
      </w:r>
      <w:r w:rsidRPr="009044F1">
        <w:rPr>
          <w:rFonts w:ascii="GHEA Grapalat" w:hAnsi="GHEA Grapalat"/>
          <w:i w:val="0"/>
          <w:sz w:val="24"/>
          <w:szCs w:val="24"/>
        </w:rPr>
        <w:t>_</w:t>
      </w:r>
    </w:p>
    <w:p w:rsidR="00915A97" w:rsidRPr="00D5443D" w:rsidRDefault="00B47D85"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i w:val="0"/>
          <w:sz w:val="18"/>
          <w:szCs w:val="18"/>
          <w:u w:val="single"/>
          <w:lang w:val="af-ZA"/>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B47D85" w:rsidRPr="0007218F">
        <w:rPr>
          <w:rFonts w:ascii="GHEA Grapalat" w:hAnsi="GHEA Grapalat"/>
          <w:i/>
          <w:lang w:val="en-US"/>
        </w:rPr>
        <w:t>ARAMAH</w:t>
      </w:r>
      <w:r w:rsidR="00B47D85" w:rsidRPr="0007218F">
        <w:rPr>
          <w:rFonts w:ascii="GHEA Grapalat" w:hAnsi="GHEA Grapalat"/>
          <w:i/>
        </w:rPr>
        <w:t>- BMAShDzB21/01</w:t>
      </w:r>
      <w:r w:rsidR="001B32D9" w:rsidRPr="001B32D9">
        <w:rPr>
          <w:rFonts w:ascii="GHEA Grapalat" w:hAnsi="GHEA Grapalat" w:cs="Times Armenian"/>
          <w:i/>
        </w:rPr>
        <w:br/>
      </w:r>
      <w:r w:rsidR="00A46F92">
        <w:rPr>
          <w:rFonts w:ascii="GHEA Grapalat" w:hAnsi="GHEA Grapalat"/>
          <w:i/>
        </w:rPr>
        <w:t xml:space="preserve">№ </w:t>
      </w:r>
      <w:r w:rsidR="00096865" w:rsidRPr="009044F1">
        <w:rPr>
          <w:rFonts w:ascii="GHEA Grapalat" w:hAnsi="GHEA Grapalat"/>
          <w:i/>
        </w:rPr>
        <w:t>_______ от _____________ 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r w:rsidR="00B47D85" w:rsidRPr="00B47D85">
        <w:rPr>
          <w:rFonts w:ascii="GHEA Grapalat" w:hAnsi="GHEA Grapalat"/>
          <w:i/>
        </w:rPr>
        <w:t xml:space="preserve"> </w:t>
      </w:r>
      <w:r w:rsidR="00B47D85" w:rsidRPr="0007218F">
        <w:rPr>
          <w:rFonts w:ascii="GHEA Grapalat" w:hAnsi="GHEA Grapalat"/>
          <w:i/>
        </w:rPr>
        <w:t xml:space="preserve">Арарат </w:t>
      </w:r>
      <w:r w:rsidR="00B47D85" w:rsidRPr="0067258A">
        <w:rPr>
          <w:rFonts w:ascii="GHEA Grapalat" w:hAnsi="GHEA Grapalat"/>
          <w:i/>
        </w:rPr>
        <w:t xml:space="preserve"> </w:t>
      </w:r>
      <w:r w:rsidR="00B47D85" w:rsidRPr="0007218F">
        <w:rPr>
          <w:rFonts w:ascii="Sylfaen" w:hAnsi="Sylfaen"/>
          <w:i/>
        </w:rPr>
        <w:t xml:space="preserve"> муниципалитет  </w:t>
      </w:r>
      <w:r w:rsidRPr="009044F1">
        <w:rPr>
          <w:rFonts w:ascii="GHEA Grapalat" w:hAnsi="GHEA Grapalat"/>
          <w:i/>
        </w:rPr>
        <w:t>"</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B47D85" w:rsidRPr="00B47D85">
        <w:rPr>
          <w:rFonts w:ascii="GHEA Grapalat" w:hAnsi="GHEA Grapalat"/>
          <w:i/>
        </w:rPr>
        <w:t xml:space="preserve"> </w:t>
      </w:r>
      <w:r w:rsidR="00B47D85" w:rsidRPr="0007218F">
        <w:rPr>
          <w:rFonts w:ascii="GHEA Grapalat" w:hAnsi="GHEA Grapalat"/>
          <w:i/>
        </w:rPr>
        <w:t>асфальтированию улицы</w:t>
      </w:r>
      <w:r w:rsidR="00B47D85" w:rsidRPr="00B47D85">
        <w:rPr>
          <w:rFonts w:ascii="GHEA Grapalat" w:hAnsi="GHEA Grapalat"/>
          <w:i/>
        </w:rPr>
        <w:t xml:space="preserve"> с Арарат </w:t>
      </w:r>
      <w:r w:rsidRPr="00D5443D">
        <w:rPr>
          <w:rFonts w:ascii="GHEA Grapalat" w:hAnsi="GHEA Grapalat"/>
          <w:szCs w:val="20"/>
          <w:vertAlign w:val="superscript"/>
        </w:rPr>
        <w:t xml:space="preserve"> </w:t>
      </w:r>
      <w:r w:rsidR="00B47D85" w:rsidRPr="00B47D85">
        <w:rPr>
          <w:rFonts w:ascii="GHEA Grapalat" w:hAnsi="GHEA Grapalat"/>
          <w:szCs w:val="20"/>
          <w:vertAlign w:val="superscript"/>
        </w:rPr>
        <w:t xml:space="preserve"> </w:t>
      </w:r>
      <w:r w:rsidRPr="009044F1">
        <w:rPr>
          <w:rFonts w:ascii="GHEA Grapalat" w:hAnsi="GHEA Grapalat"/>
        </w:rPr>
        <w:t>" ДЛЯ НУЖД "</w:t>
      </w:r>
      <w:r w:rsidR="00B47D85" w:rsidRPr="00B47D85">
        <w:rPr>
          <w:rFonts w:ascii="GHEA Grapalat" w:hAnsi="GHEA Grapalat"/>
          <w:i/>
        </w:rPr>
        <w:t xml:space="preserve"> </w:t>
      </w:r>
      <w:r w:rsidR="00B47D85" w:rsidRPr="0007218F">
        <w:rPr>
          <w:rFonts w:ascii="GHEA Grapalat" w:hAnsi="GHEA Grapalat"/>
          <w:i/>
        </w:rPr>
        <w:t xml:space="preserve">Арарат </w:t>
      </w:r>
      <w:r w:rsidR="00B47D85" w:rsidRPr="00B47D85">
        <w:rPr>
          <w:rFonts w:ascii="GHEA Grapalat" w:hAnsi="GHEA Grapalat"/>
          <w:i/>
        </w:rPr>
        <w:t xml:space="preserve"> </w:t>
      </w:r>
      <w:r w:rsidR="00B47D85" w:rsidRPr="0007218F">
        <w:rPr>
          <w:rFonts w:ascii="Sylfaen" w:hAnsi="Sylfaen"/>
          <w:i/>
        </w:rPr>
        <w:t xml:space="preserve"> муниципалитет  </w:t>
      </w:r>
      <w:r w:rsidRPr="009044F1">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B47D85" w:rsidP="00B46D58">
      <w:pPr>
        <w:widowControl w:val="0"/>
        <w:rPr>
          <w:rFonts w:ascii="GHEA Grapalat" w:hAnsi="GHEA Grapalat"/>
        </w:rPr>
      </w:pPr>
      <w:r w:rsidRPr="0007218F">
        <w:rPr>
          <w:rFonts w:ascii="GHEA Grapalat" w:hAnsi="GHEA Grapalat"/>
          <w:i/>
        </w:rPr>
        <w:t>асфальтированию улицы</w:t>
      </w:r>
      <w:r w:rsidR="005D7731" w:rsidRPr="009044F1">
        <w:rPr>
          <w:rFonts w:ascii="GHEA Grapalat" w:hAnsi="GHEA Grapalat"/>
        </w:rPr>
        <w:t xml:space="preserve"> </w:t>
      </w:r>
      <w:r w:rsidR="005D7731" w:rsidRPr="002E069D">
        <w:rPr>
          <w:rFonts w:ascii="GHEA Grapalat" w:hAnsi="GHEA Grapalat"/>
          <w:b/>
        </w:rPr>
        <w:t>ДЛЯ НУЖД</w:t>
      </w:r>
      <w:r w:rsidR="00EB5576">
        <w:rPr>
          <w:rFonts w:ascii="GHEA Grapalat" w:hAnsi="GHEA Grapalat"/>
        </w:rPr>
        <w:t>_</w:t>
      </w:r>
      <w:r w:rsidRPr="00B47D85">
        <w:rPr>
          <w:rFonts w:ascii="GHEA Grapalat" w:hAnsi="GHEA Grapalat"/>
          <w:i/>
        </w:rPr>
        <w:t xml:space="preserve"> </w:t>
      </w:r>
      <w:r w:rsidRPr="0007218F">
        <w:rPr>
          <w:rFonts w:ascii="GHEA Grapalat" w:hAnsi="GHEA Grapalat"/>
          <w:i/>
        </w:rPr>
        <w:t xml:space="preserve">Арарат </w:t>
      </w:r>
      <w:r w:rsidRPr="00B47D85">
        <w:rPr>
          <w:rFonts w:ascii="GHEA Grapalat" w:hAnsi="GHEA Grapalat"/>
          <w:i/>
        </w:rPr>
        <w:t xml:space="preserve"> </w:t>
      </w:r>
      <w:r w:rsidRPr="0007218F">
        <w:rPr>
          <w:rFonts w:ascii="Sylfaen" w:hAnsi="Sylfaen"/>
          <w:i/>
        </w:rPr>
        <w:t xml:space="preserve"> муниципалитет  </w:t>
      </w:r>
      <w:r w:rsidR="00EB5576" w:rsidRPr="009044F1">
        <w:rPr>
          <w:rFonts w:ascii="GHEA Grapalat" w:hAnsi="GHEA Grapalat"/>
        </w:rPr>
        <w:t>_</w:t>
      </w:r>
    </w:p>
    <w:p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7C2A31">
        <w:rPr>
          <w:rFonts w:ascii="GHEA Grapalat" w:hAnsi="GHEA Grapalat"/>
          <w:sz w:val="20"/>
          <w:szCs w:val="20"/>
        </w:rPr>
        <w:t xml:space="preserve">работы                                              </w:t>
      </w:r>
      <w:r w:rsidR="00EC400D" w:rsidRPr="00EC400D">
        <w:rPr>
          <w:rFonts w:ascii="GHEA Grapalat" w:hAnsi="GHEA Grapalat"/>
          <w:sz w:val="20"/>
          <w:szCs w:val="20"/>
        </w:rPr>
        <w:t>(наименование заказчика)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6"/>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 xml:space="preserve">Право участника и порядок обжалования им действий и (или) принятых </w:t>
      </w:r>
      <w:r w:rsidRPr="009044F1">
        <w:rPr>
          <w:rFonts w:ascii="GHEA Grapalat" w:hAnsi="GHEA Grapalat"/>
        </w:rPr>
        <w:lastRenderedPageBreak/>
        <w:t>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A604DA" w:rsidRPr="0007218F">
        <w:rPr>
          <w:rFonts w:ascii="GHEA Grapalat" w:hAnsi="GHEA Grapalat"/>
          <w:lang w:val="en-US"/>
        </w:rPr>
        <w:t>ARAMAH</w:t>
      </w:r>
      <w:r w:rsidR="00A604DA" w:rsidRPr="0007218F">
        <w:rPr>
          <w:rFonts w:ascii="GHEA Grapalat" w:hAnsi="GHEA Grapalat"/>
        </w:rPr>
        <w:t>- BMAShDzB21/01</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A76C15"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"Наименование лота предмета закупки № 1"</w:t>
            </w:r>
          </w:p>
        </w:tc>
      </w:tr>
      <w:tr w:rsidR="00096865" w:rsidRPr="009044F1" w:rsidTr="004E0B7B">
        <w:trPr>
          <w:jc w:val="center"/>
        </w:trPr>
        <w:tc>
          <w:tcPr>
            <w:tcW w:w="1530" w:type="dxa"/>
            <w:vAlign w:val="center"/>
          </w:tcPr>
          <w:p w:rsidR="00096865" w:rsidRPr="00B47D85" w:rsidRDefault="00B47D85"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 xml:space="preserve"> </w:t>
            </w:r>
          </w:p>
        </w:tc>
        <w:tc>
          <w:tcPr>
            <w:tcW w:w="7704" w:type="dxa"/>
            <w:vAlign w:val="center"/>
          </w:tcPr>
          <w:p w:rsidR="00096865" w:rsidRPr="00B47D85" w:rsidRDefault="00B47D85" w:rsidP="00B47D85">
            <w:pPr>
              <w:pStyle w:val="BodyTextIndent2"/>
              <w:widowControl w:val="0"/>
              <w:spacing w:after="120" w:line="240" w:lineRule="auto"/>
              <w:ind w:firstLine="0"/>
              <w:rPr>
                <w:rFonts w:ascii="GHEA Grapalat" w:hAnsi="GHEA Grapalat"/>
                <w:sz w:val="24"/>
                <w:szCs w:val="24"/>
                <w:lang w:val="en-US"/>
              </w:rPr>
            </w:pPr>
            <w:r>
              <w:rPr>
                <w:rFonts w:ascii="GHEA Grapalat" w:hAnsi="GHEA Grapalat"/>
                <w:sz w:val="24"/>
                <w:szCs w:val="24"/>
                <w:u w:val="single"/>
                <w:lang w:val="en-US"/>
              </w:rPr>
              <w:t xml:space="preserve"> </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7704" w:type="dxa"/>
            <w:vAlign w:val="center"/>
          </w:tcPr>
          <w:p w:rsidR="00096865" w:rsidRPr="009044F1" w:rsidRDefault="00096865" w:rsidP="00B46D58">
            <w:pPr>
              <w:pStyle w:val="BodyTextIndent2"/>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людей, </w:t>
      </w:r>
      <w:r w:rsidRPr="009044F1">
        <w:rPr>
          <w:rFonts w:ascii="GHEA Grapalat" w:hAnsi="GHEA Grapalat"/>
        </w:rPr>
        <w:lastRenderedPageBreak/>
        <w:t>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w:t>
      </w:r>
      <w:r w:rsidRPr="009044F1">
        <w:rPr>
          <w:rFonts w:ascii="GHEA Grapalat" w:hAnsi="GHEA Grapalat"/>
          <w:color w:val="000000"/>
        </w:rPr>
        <w:lastRenderedPageBreak/>
        <w:t>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662A7" w:rsidRDefault="007662A7">
      <w:pPr>
        <w:rPr>
          <w:rFonts w:ascii="GHEA Grapalat" w:hAnsi="GHEA Grapalat"/>
          <w:highlight w:val="yellow"/>
        </w:rPr>
      </w:pPr>
      <w:r>
        <w:rPr>
          <w:rFonts w:ascii="GHEA Grapalat" w:hAnsi="GHEA Grapalat"/>
          <w:highlight w:val="yellow"/>
        </w:rPr>
        <w:br w:type="page"/>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lastRenderedPageBreak/>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2C1D72" w:rsidRPr="008C6669">
        <w:rPr>
          <w:rFonts w:ascii="GHEA Grapalat" w:hAnsi="GHEA Grapalat"/>
        </w:rPr>
        <w:t xml:space="preserve">в размере </w:t>
      </w:r>
      <w:r w:rsidR="004272E3" w:rsidRPr="008C6669">
        <w:rPr>
          <w:rFonts w:ascii="GHEA Grapalat" w:hAnsi="GHEA Grapalat"/>
        </w:rPr>
        <w:t>15 процентов</w:t>
      </w:r>
      <w:r w:rsidR="004272E3" w:rsidRPr="008C6669">
        <w:rPr>
          <w:rFonts w:ascii="GHEA Grapalat" w:hAnsi="GHEA Grapalat"/>
          <w:vertAlign w:val="superscript"/>
        </w:rPr>
        <w:t>5,1</w:t>
      </w:r>
      <w:r w:rsidR="004272E3"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7"/>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8"/>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A604DA" w:rsidRPr="00A604DA">
        <w:rPr>
          <w:rFonts w:ascii="GHEA Grapalat" w:hAnsi="GHEA Grapalat"/>
          <w:sz w:val="24"/>
          <w:szCs w:val="24"/>
          <w:vertAlign w:val="subscript"/>
        </w:rPr>
        <w:t xml:space="preserve">с Арарат </w:t>
      </w:r>
      <w:r w:rsidR="00A604DA" w:rsidRPr="00A604DA">
        <w:rPr>
          <w:rFonts w:ascii="GHEA Grapalat" w:hAnsi="GHEA Grapalat"/>
          <w:sz w:val="24"/>
          <w:szCs w:val="24"/>
        </w:rPr>
        <w:t>Р Варданяан28</w:t>
      </w:r>
      <w:r>
        <w:rPr>
          <w:rFonts w:ascii="GHEA Grapalat" w:hAnsi="GHEA Grapalat"/>
          <w:sz w:val="24"/>
          <w:szCs w:val="24"/>
        </w:rPr>
        <w:t>" не позднее, чем "</w:t>
      </w:r>
      <w:r w:rsidR="00A604DA" w:rsidRPr="00A604DA">
        <w:rPr>
          <w:rFonts w:ascii="GHEA Grapalat" w:hAnsi="GHEA Grapalat"/>
          <w:sz w:val="24"/>
          <w:szCs w:val="24"/>
          <w:vertAlign w:val="subscript"/>
        </w:rPr>
        <w:t>15</w:t>
      </w:r>
      <w:r>
        <w:rPr>
          <w:rFonts w:ascii="GHEA Grapalat" w:hAnsi="GHEA Grapalat"/>
          <w:sz w:val="24"/>
          <w:szCs w:val="24"/>
        </w:rPr>
        <w:t>" часов "—</w:t>
      </w:r>
      <w:r w:rsidR="00A604DA" w:rsidRPr="00A604DA">
        <w:rPr>
          <w:rFonts w:ascii="GHEA Grapalat" w:hAnsi="GHEA Grapalat"/>
          <w:sz w:val="24"/>
          <w:szCs w:val="24"/>
        </w:rPr>
        <w:t>11.00</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604DA" w:rsidRPr="009546C7">
        <w:rPr>
          <w:rFonts w:ascii="GHEA Grapalat" w:hAnsi="GHEA Grapalat"/>
          <w:sz w:val="22"/>
          <w:szCs w:val="22"/>
          <w:vertAlign w:val="subscript"/>
        </w:rPr>
        <w:t>К</w:t>
      </w:r>
      <w:r w:rsidR="00A604DA" w:rsidRPr="00A604DA">
        <w:rPr>
          <w:rFonts w:ascii="GHEA Grapalat" w:hAnsi="GHEA Grapalat"/>
          <w:sz w:val="22"/>
          <w:szCs w:val="22"/>
          <w:vertAlign w:val="subscript"/>
        </w:rPr>
        <w:t>АРАПЕТЫАН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9"/>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10"/>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w:t>
      </w:r>
      <w:r>
        <w:rPr>
          <w:rFonts w:ascii="GHEA Grapalat" w:hAnsi="GHEA Grapalat" w:cs="Sylfaen"/>
        </w:rPr>
        <w:lastRenderedPageBreak/>
        <w:t>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r>
        <w:rPr>
          <w:rFonts w:ascii="GHEA Grapalat" w:hAnsi="GHEA Grapalat"/>
          <w:b/>
        </w:rPr>
        <w:br w:type="page"/>
      </w:r>
    </w:p>
    <w:p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w:t>
      </w:r>
      <w:r w:rsidRPr="009044F1">
        <w:rPr>
          <w:rFonts w:ascii="GHEA Grapalat" w:hAnsi="GHEA Grapalat"/>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BA1665" w:rsidRDefault="000A7528" w:rsidP="00B46D58">
      <w:pPr>
        <w:widowControl w:val="0"/>
        <w:tabs>
          <w:tab w:val="left" w:pos="1134"/>
        </w:tabs>
        <w:spacing w:after="160"/>
        <w:ind w:firstLine="567"/>
        <w:jc w:val="both"/>
        <w:rPr>
          <w:rFonts w:ascii="GHEA Grapalat" w:hAnsi="GHEA Grapalat"/>
        </w:rPr>
      </w:pPr>
      <w:r w:rsidRPr="00C12676">
        <w:rPr>
          <w:rFonts w:ascii="GHEA Grapalat" w:hAnsi="GHEA Grapalat"/>
        </w:rPr>
        <w:t>а.</w:t>
      </w:r>
      <w:r w:rsidR="003A6791" w:rsidRPr="00C12676">
        <w:rPr>
          <w:rFonts w:ascii="GHEA Grapalat" w:hAnsi="GHEA Grapalat"/>
        </w:rPr>
        <w:tab/>
      </w:r>
      <w:r w:rsidR="004834BA" w:rsidRPr="00C12676">
        <w:rPr>
          <w:rFonts w:ascii="GHEA Grapalat" w:hAnsi="GHEA Grapalat"/>
        </w:rPr>
        <w:t xml:space="preserve">если </w:t>
      </w:r>
      <w:r w:rsidRPr="00C12676">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C12676">
        <w:rPr>
          <w:rFonts w:ascii="Courier New" w:hAnsi="Courier New" w:cs="Courier New"/>
          <w:lang w:val="en-US"/>
        </w:rPr>
        <w:t> </w:t>
      </w:r>
      <w:r w:rsidRPr="00C12676">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sidRPr="00C12676">
        <w:rPr>
          <w:rFonts w:ascii="Courier New" w:hAnsi="Courier New" w:cs="Courier New"/>
          <w:lang w:val="en-US"/>
        </w:rPr>
        <w:t> </w:t>
      </w:r>
      <w:r w:rsidRPr="00C12676">
        <w:rPr>
          <w:rFonts w:ascii="GHEA Grapalat" w:hAnsi="GHEA Grapalat"/>
        </w:rPr>
        <w:t>представленным лотам.</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w:t>
      </w:r>
      <w:r w:rsidRPr="009044F1">
        <w:rPr>
          <w:rFonts w:ascii="GHEA Grapalat" w:hAnsi="GHEA Grapalat"/>
        </w:rPr>
        <w:lastRenderedPageBreak/>
        <w:t>данного лота.</w:t>
      </w:r>
      <w:r w:rsidR="00FE6DBA">
        <w:rPr>
          <w:rStyle w:val="FootnoteReference"/>
        </w:rPr>
        <w:footnoteReference w:customMarkFollows="1" w:id="11"/>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9546C7" w:rsidRPr="009546C7">
        <w:rPr>
          <w:rFonts w:ascii="GHEA Grapalat" w:hAnsi="GHEA Grapalat"/>
          <w:sz w:val="24"/>
          <w:szCs w:val="24"/>
        </w:rPr>
        <w:t>15</w:t>
      </w:r>
      <w:r w:rsidR="000E21F2" w:rsidRPr="009F3DC7">
        <w:rPr>
          <w:rFonts w:ascii="GHEA Grapalat" w:hAnsi="GHEA Grapalat"/>
          <w:sz w:val="24"/>
          <w:szCs w:val="24"/>
        </w:rPr>
        <w:t>"-ый день в "</w:t>
      </w:r>
      <w:r w:rsidR="009546C7" w:rsidRPr="009546C7">
        <w:rPr>
          <w:rFonts w:ascii="GHEA Grapalat" w:hAnsi="GHEA Grapalat"/>
          <w:sz w:val="24"/>
          <w:szCs w:val="24"/>
        </w:rPr>
        <w:t>11.00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lastRenderedPageBreak/>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12"/>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 xml:space="preserve">При равенстве предложенных </w:t>
      </w:r>
      <w:r w:rsidRPr="009044F1">
        <w:rPr>
          <w:rFonts w:ascii="GHEA Grapalat" w:hAnsi="GHEA Grapalat"/>
          <w:sz w:val="24"/>
          <w:szCs w:val="24"/>
        </w:rPr>
        <w:lastRenderedPageBreak/>
        <w:t>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AB2976">
      <w:pPr>
        <w:pStyle w:val="norm"/>
        <w:widowControl w:val="0"/>
        <w:tabs>
          <w:tab w:val="left" w:pos="1134"/>
        </w:tabs>
        <w:spacing w:after="160" w:line="240" w:lineRule="auto"/>
        <w:ind w:firstLine="567"/>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w:t>
      </w:r>
      <w:r w:rsidR="00FD2748" w:rsidRPr="00522932">
        <w:rPr>
          <w:rFonts w:ascii="GHEA Grapalat" w:hAnsi="GHEA Grapalat"/>
          <w:sz w:val="24"/>
          <w:szCs w:val="24"/>
        </w:rPr>
        <w:lastRenderedPageBreak/>
        <w:t xml:space="preserve">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595177" w:rsidRPr="00FB3103">
        <w:rPr>
          <w:rFonts w:ascii="GHEA Grapalat" w:hAnsi="GHEA Grapalat"/>
          <w:sz w:val="24"/>
          <w:szCs w:val="24"/>
        </w:rPr>
        <w:t>в электронной форме</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w:t>
      </w:r>
      <w:r w:rsidRPr="009044F1">
        <w:rPr>
          <w:rFonts w:ascii="GHEA Grapalat" w:hAnsi="GHEA Grapalat"/>
          <w:sz w:val="24"/>
          <w:szCs w:val="24"/>
        </w:rPr>
        <w:lastRenderedPageBreak/>
        <w:t xml:space="preserve">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w:t>
      </w:r>
      <w:r w:rsidR="00A23E7B">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13"/>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 xml:space="preserve">Периодом ожидания является период времени между днем, следующим за </w:t>
      </w:r>
      <w:r w:rsidRPr="009044F1">
        <w:rPr>
          <w:rFonts w:ascii="GHEA Grapalat" w:hAnsi="GHEA Grapalat"/>
          <w:sz w:val="24"/>
          <w:szCs w:val="24"/>
        </w:rPr>
        <w:lastRenderedPageBreak/>
        <w:t>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8A3CE7" w:rsidRPr="003B6812">
        <w:rPr>
          <w:rFonts w:ascii="GHEA Grapalat" w:hAnsi="GHEA Grapalat"/>
        </w:rPr>
        <w:t>Размер обеспечения квалификации равен 15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1217D"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t>Обеспечение квалификации в виде 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14"/>
        <w:t>12</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15"/>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w:t>
      </w:r>
      <w:r w:rsidRPr="009044F1">
        <w:rPr>
          <w:rFonts w:ascii="GHEA Grapalat" w:hAnsi="GHEA Grapalat"/>
        </w:rPr>
        <w:lastRenderedPageBreak/>
        <w:t>гарантии</w:t>
      </w:r>
      <w:r w:rsidR="00C8509E" w:rsidRPr="00CB4F11">
        <w:rPr>
          <w:rFonts w:ascii="GHEA Grapalat" w:hAnsi="GHEA Grapalat"/>
        </w:rPr>
        <w:t>(Приложение 5.2)</w:t>
      </w:r>
      <w:r w:rsidRPr="009044F1">
        <w:rPr>
          <w:rFonts w:ascii="GHEA Grapalat" w:hAnsi="GHEA Grapalat"/>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w:t>
      </w:r>
      <w:r w:rsidR="00D51669">
        <w:rPr>
          <w:rFonts w:ascii="GHEA Grapalat" w:hAnsi="GHEA Grapalat"/>
        </w:rPr>
        <w:lastRenderedPageBreak/>
        <w:t xml:space="preserve">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w:t>
      </w:r>
      <w:r w:rsidRPr="009044F1">
        <w:rPr>
          <w:rFonts w:ascii="GHEA Grapalat" w:hAnsi="GHEA Grapalat"/>
        </w:rPr>
        <w:lastRenderedPageBreak/>
        <w:t>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w:t>
      </w:r>
      <w:r w:rsidRPr="009044F1">
        <w:rPr>
          <w:rFonts w:ascii="GHEA Grapalat" w:hAnsi="GHEA Grapalat"/>
        </w:rPr>
        <w:lastRenderedPageBreak/>
        <w:t>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7"/>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8"/>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 w:author="Vardan" w:date="2020-06-03T18:32:00Z">
        <w:r w:rsidR="002C0665" w:rsidDel="00C14716">
          <w:rPr>
            <w:rFonts w:ascii="GHEA Grapalat" w:hAnsi="GHEA Grapalat"/>
          </w:rPr>
          <w:delText>,</w:delText>
        </w:r>
      </w:del>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lastRenderedPageBreak/>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9"/>
        <w:t>17</w:t>
      </w:r>
      <w:r w:rsidR="00284C6E" w:rsidRPr="00FF3E38">
        <w:rPr>
          <w:rFonts w:ascii="GHEA Grapalat" w:hAnsi="GHEA Grapalat"/>
          <w:sz w:val="24"/>
          <w:szCs w:val="24"/>
        </w:rPr>
        <w:t>.</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47D85" w:rsidRPr="0007218F">
        <w:rPr>
          <w:rFonts w:ascii="GHEA Grapalat" w:hAnsi="GHEA Grapalat"/>
          <w:i/>
          <w:lang w:val="en-US"/>
        </w:rPr>
        <w:t>ARAMAH</w:t>
      </w:r>
      <w:r w:rsidR="00B47D85" w:rsidRPr="0007218F">
        <w:rPr>
          <w:rFonts w:ascii="GHEA Grapalat" w:hAnsi="GHEA Grapalat"/>
          <w:i/>
        </w:rPr>
        <w:t>- BMAShDzB21/01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A604DA">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A604DA" w:rsidRPr="00A604DA">
        <w:rPr>
          <w:rFonts w:ascii="GHEA Grapalat" w:hAnsi="GHEA Grapalat"/>
        </w:rPr>
        <w:t xml:space="preserve"> </w:t>
      </w:r>
      <w:r w:rsidR="00A604DA" w:rsidRPr="0007218F">
        <w:rPr>
          <w:rFonts w:ascii="GHEA Grapalat" w:hAnsi="GHEA Grapalat"/>
          <w:lang w:val="en-US"/>
        </w:rPr>
        <w:t>ARAMAH</w:t>
      </w:r>
      <w:r w:rsidR="00A604DA" w:rsidRPr="0007218F">
        <w:rPr>
          <w:rFonts w:ascii="GHEA Grapalat" w:hAnsi="GHEA Grapalat"/>
        </w:rPr>
        <w:t>- BMAShDzB21/01</w:t>
      </w: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B47D85" w:rsidRPr="0007218F">
        <w:rPr>
          <w:rFonts w:ascii="GHEA Grapalat" w:hAnsi="GHEA Grapalat"/>
          <w:i/>
          <w:lang w:val="en-US"/>
        </w:rPr>
        <w:t>ARAMAH</w:t>
      </w:r>
      <w:r w:rsidR="00B47D85" w:rsidRPr="0007218F">
        <w:rPr>
          <w:rFonts w:ascii="GHEA Grapalat" w:hAnsi="GHEA Grapalat"/>
          <w:i/>
        </w:rPr>
        <w:t>- BMAShDzB21/01</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 xml:space="preserve">под кодом </w:t>
      </w:r>
      <w:r w:rsidR="00B47D85" w:rsidRPr="0007218F">
        <w:rPr>
          <w:rFonts w:ascii="GHEA Grapalat" w:hAnsi="GHEA Grapalat"/>
          <w:i/>
          <w:lang w:val="en-US"/>
        </w:rPr>
        <w:t>ARAMAH</w:t>
      </w:r>
      <w:r w:rsidR="00B47D85" w:rsidRPr="0007218F">
        <w:rPr>
          <w:rFonts w:ascii="GHEA Grapalat" w:hAnsi="GHEA Grapalat"/>
          <w:i/>
        </w:rPr>
        <w:t>- BMAShDzB21/01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0"/>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110534" w:rsidP="00B46D58">
      <w:pPr>
        <w:jc w:val="both"/>
        <w:rPr>
          <w:rFonts w:ascii="GHEA Grapalat" w:hAnsi="GHEA Grapalat"/>
        </w:rPr>
      </w:pP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21"/>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47D85" w:rsidRPr="0007218F">
        <w:rPr>
          <w:rFonts w:ascii="GHEA Grapalat" w:hAnsi="GHEA Grapalat"/>
          <w:i/>
          <w:lang w:val="en-US"/>
        </w:rPr>
        <w:t>ARAMAH</w:t>
      </w:r>
      <w:r w:rsidR="00B47D85" w:rsidRPr="0007218F">
        <w:rPr>
          <w:rFonts w:ascii="GHEA Grapalat" w:hAnsi="GHEA Grapalat"/>
          <w:i/>
        </w:rPr>
        <w:t>- BMAShDzB21/01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47D85" w:rsidRPr="0007218F">
        <w:rPr>
          <w:rFonts w:ascii="GHEA Grapalat" w:hAnsi="GHEA Grapalat"/>
          <w:i/>
          <w:lang w:val="en-US"/>
        </w:rPr>
        <w:t>ARAMAH</w:t>
      </w:r>
      <w:r w:rsidR="00B47D85" w:rsidRPr="0007218F">
        <w:rPr>
          <w:rFonts w:ascii="GHEA Grapalat" w:hAnsi="GHEA Grapalat"/>
          <w:i/>
        </w:rPr>
        <w:t>- BMAShDzB21/01</w:t>
      </w:r>
      <w:r w:rsidRPr="009044F1">
        <w:rPr>
          <w:rFonts w:ascii="GHEA Grapalat" w:hAnsi="GHEA Grapalat"/>
        </w:rPr>
        <w:t>ниже по лотам представляетописани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47D85" w:rsidRPr="0007218F">
        <w:rPr>
          <w:rFonts w:ascii="GHEA Grapalat" w:hAnsi="GHEA Grapalat"/>
          <w:i/>
          <w:lang w:val="en-US"/>
        </w:rPr>
        <w:t>ARAMAH</w:t>
      </w:r>
      <w:r w:rsidR="00B47D85" w:rsidRPr="0007218F">
        <w:rPr>
          <w:rFonts w:ascii="GHEA Grapalat" w:hAnsi="GHEA Grapalat"/>
          <w:i/>
        </w:rPr>
        <w:t>- BMAShDzB21/01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47D85" w:rsidRPr="0007218F">
        <w:rPr>
          <w:rFonts w:ascii="GHEA Grapalat" w:hAnsi="GHEA Grapalat"/>
          <w:i/>
          <w:lang w:val="en-US"/>
        </w:rPr>
        <w:t>ARAMAH</w:t>
      </w:r>
      <w:r w:rsidR="00B47D85" w:rsidRPr="0007218F">
        <w:rPr>
          <w:rFonts w:ascii="GHEA Grapalat" w:hAnsi="GHEA Grapalat"/>
          <w:i/>
        </w:rPr>
        <w:t>- BMAShDzB21/01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2"/>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EF0203" w:rsidRDefault="006A7C27" w:rsidP="00B46D58">
            <w:pPr>
              <w:widowControl w:val="0"/>
              <w:rPr>
                <w:rFonts w:ascii="GHEA Grapalat" w:hAnsi="GHEA Grapalat"/>
                <w:sz w:val="16"/>
                <w:szCs w:val="16"/>
              </w:rPr>
            </w:pPr>
            <w:r w:rsidRPr="00EF0203">
              <w:rPr>
                <w:rFonts w:ascii="GHEA Grapalat" w:hAnsi="GHEA Grapalat"/>
                <w:sz w:val="16"/>
                <w:szCs w:val="16"/>
                <w:u w:val="single"/>
                <w:vertAlign w:val="subscript"/>
              </w:rPr>
              <w:t>"</w:t>
            </w:r>
            <w:r w:rsidR="00EF0203" w:rsidRPr="00EF0203">
              <w:rPr>
                <w:rFonts w:ascii="GHEA Grapalat" w:hAnsi="GHEA Grapalat"/>
                <w:i/>
                <w:sz w:val="16"/>
                <w:szCs w:val="16"/>
              </w:rPr>
              <w:t xml:space="preserve">Община Арарат Араратской области 1. улица Каяранайн, переулок Каяранайн, часть улицы Гая, улица Исакова 2., часть улицы Исаакяна, Ш Григорян, 3. Саят-Нова, Огакадз, 4. Араратян, 5. П </w:t>
            </w:r>
            <w:r w:rsidR="00EF0203" w:rsidRPr="00EF0203">
              <w:rPr>
                <w:rFonts w:ascii="MS Mincho" w:eastAsia="MS Mincho" w:hAnsi="MS Mincho" w:cs="MS Mincho" w:hint="eastAsia"/>
                <w:i/>
                <w:sz w:val="16"/>
                <w:szCs w:val="16"/>
              </w:rPr>
              <w:t>․</w:t>
            </w:r>
            <w:r w:rsidR="00EF0203" w:rsidRPr="00EF0203">
              <w:rPr>
                <w:rFonts w:ascii="GHEA Grapalat" w:hAnsi="GHEA Grapalat" w:cs="GHEA Grapalat"/>
                <w:i/>
                <w:sz w:val="16"/>
                <w:szCs w:val="16"/>
              </w:rPr>
              <w:t xml:space="preserve"> Участок 6, улица Победы Раздел 7. Раффи участок, улица Тосяна 8., участ</w:t>
            </w:r>
            <w:r w:rsidR="00EF0203" w:rsidRPr="00EF0203">
              <w:rPr>
                <w:rFonts w:ascii="GHEA Grapalat" w:hAnsi="GHEA Grapalat"/>
                <w:i/>
                <w:sz w:val="16"/>
                <w:szCs w:val="16"/>
              </w:rPr>
              <w:t>ок 9. Колхозникнер, работы по асфальтированию улицы / 1-этап</w:t>
            </w:r>
            <w:r w:rsidRPr="00EF0203">
              <w:rPr>
                <w:rFonts w:ascii="GHEA Grapalat" w:hAnsi="GHEA Grapalat"/>
                <w:sz w:val="16"/>
                <w:szCs w:val="16"/>
                <w:u w:val="single"/>
                <w:vertAlign w:val="subscript"/>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B47D85" w:rsidRDefault="00B47D85" w:rsidP="00B46D58">
            <w:pPr>
              <w:widowControl w:val="0"/>
              <w:jc w:val="center"/>
              <w:rPr>
                <w:rFonts w:ascii="GHEA Grapalat" w:hAnsi="GHEA Grapalat"/>
                <w:b/>
                <w:bCs/>
                <w:sz w:val="20"/>
                <w:szCs w:val="20"/>
                <w:lang w:val="en-US"/>
              </w:rPr>
            </w:pPr>
            <w:r>
              <w:rPr>
                <w:rFonts w:ascii="GHEA Grapalat" w:hAnsi="GHEA Grapalat"/>
                <w:b/>
                <w:sz w:val="20"/>
                <w:szCs w:val="20"/>
                <w:lang w:val="en-US"/>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EF0203" w:rsidRDefault="00B47D85" w:rsidP="00B47D85">
            <w:pPr>
              <w:widowControl w:val="0"/>
              <w:rPr>
                <w:rFonts w:ascii="GHEA Grapalat" w:hAnsi="GHEA Grapalat"/>
                <w:sz w:val="16"/>
                <w:szCs w:val="16"/>
                <w:lang w:val="en-US"/>
              </w:rPr>
            </w:pPr>
            <w:r w:rsidRPr="00EF0203">
              <w:rPr>
                <w:rFonts w:ascii="GHEA Grapalat" w:hAnsi="GHEA Grapalat"/>
                <w:sz w:val="16"/>
                <w:szCs w:val="16"/>
                <w:u w:val="single"/>
                <w:vertAlign w:val="subscript"/>
                <w:lang w:val="en-US"/>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B47D85" w:rsidRDefault="00B47D85" w:rsidP="00B46D58">
            <w:pPr>
              <w:widowControl w:val="0"/>
              <w:jc w:val="center"/>
              <w:rPr>
                <w:rFonts w:ascii="GHEA Grapalat" w:hAnsi="GHEA Grapalat"/>
                <w:b/>
                <w:bCs/>
                <w:sz w:val="20"/>
                <w:szCs w:val="20"/>
                <w:lang w:val="en-US"/>
              </w:rPr>
            </w:pPr>
            <w:r>
              <w:rPr>
                <w:rFonts w:ascii="GHEA Grapalat" w:hAnsi="GHEA Grapalat"/>
                <w:b/>
                <w:sz w:val="20"/>
                <w:szCs w:val="20"/>
                <w:lang w:val="en-US"/>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B47D85" w:rsidRDefault="00B47D85" w:rsidP="00B47D85">
            <w:pPr>
              <w:widowControl w:val="0"/>
              <w:rPr>
                <w:rFonts w:ascii="GHEA Grapalat" w:hAnsi="GHEA Grapalat"/>
                <w:sz w:val="20"/>
                <w:szCs w:val="20"/>
                <w:lang w:val="en-US"/>
              </w:rPr>
            </w:pPr>
            <w:r>
              <w:rPr>
                <w:rFonts w:ascii="GHEA Grapalat" w:hAnsi="GHEA Grapalat"/>
                <w:sz w:val="20"/>
                <w:szCs w:val="20"/>
                <w:u w:val="single"/>
                <w:vertAlign w:val="subscript"/>
                <w:lang w:val="en-US"/>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A604DA" w:rsidRDefault="00DC619D" w:rsidP="00B46D58">
      <w:pPr>
        <w:widowControl w:val="0"/>
        <w:spacing w:after="160"/>
        <w:jc w:val="both"/>
        <w:rPr>
          <w:rFonts w:ascii="GHEA Grapalat" w:hAnsi="GHEA Grapalat"/>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B47D85" w:rsidRPr="0007218F">
        <w:rPr>
          <w:rFonts w:ascii="GHEA Grapalat" w:hAnsi="GHEA Grapalat"/>
          <w:i/>
          <w:lang w:val="en-US"/>
        </w:rPr>
        <w:t>ARAMAH</w:t>
      </w:r>
      <w:r w:rsidR="00B47D85" w:rsidRPr="0007218F">
        <w:rPr>
          <w:rFonts w:ascii="GHEA Grapalat" w:hAnsi="GHEA Grapalat"/>
          <w:i/>
        </w:rPr>
        <w:t>- BMAShDzB21/01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A4FB9"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B47D85" w:rsidRPr="0007218F">
        <w:rPr>
          <w:rFonts w:ascii="GHEA Grapalat" w:hAnsi="GHEA Grapalat"/>
          <w:i/>
          <w:lang w:val="en-US"/>
        </w:rPr>
        <w:t>ARAMAH</w:t>
      </w:r>
      <w:r w:rsidR="00B47D85" w:rsidRPr="0007218F">
        <w:rPr>
          <w:rFonts w:ascii="GHEA Grapalat" w:hAnsi="GHEA Grapalat"/>
          <w:i/>
        </w:rPr>
        <w:t>- BMAShDzB21/01</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Strong"/>
          <w:rFonts w:ascii="GHEA Grapalat" w:hAnsi="GHEA Grapalat"/>
          <w:b w:val="0"/>
          <w:sz w:val="18"/>
          <w:szCs w:val="18"/>
        </w:rPr>
        <w:t>наименование заказчика</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21A31"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r w:rsidR="00E004B7" w:rsidRPr="00B21A31">
        <w:rPr>
          <w:rFonts w:ascii="GHEA Grapalat" w:eastAsiaTheme="minorHAnsi" w:hAnsi="GHEA Grapalat" w:cstheme="minorBidi"/>
          <w:sz w:val="18"/>
          <w:szCs w:val="18"/>
        </w:rPr>
        <w:t>или страховой организации</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и  действует в</w:t>
      </w:r>
      <w:r w:rsidRPr="00886AE6">
        <w:rPr>
          <w:rFonts w:ascii="GHEA Grapalat" w:hAnsi="GHEA Grapalat"/>
        </w:rPr>
        <w:t>ключительно</w:t>
      </w:r>
      <w:r w:rsidRPr="00886AE6">
        <w:rPr>
          <w:rFonts w:ascii="GHEA Grapalat" w:eastAsiaTheme="minorHAnsi" w:hAnsi="GHEA Grapalat" w:cstheme="minorBidi"/>
        </w:rPr>
        <w:t xml:space="preserve">до девяностого рабочего дняследующего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lang w:val="hy-AM"/>
        </w:rPr>
        <w:t>.</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w:t>
      </w:r>
      <w:r w:rsidRPr="00886AE6">
        <w:rPr>
          <w:rFonts w:ascii="GHEA Grapalat" w:eastAsiaTheme="minorHAnsi" w:hAnsi="GHEA Grapalat" w:cstheme="minorBidi"/>
        </w:rPr>
        <w:lastRenderedPageBreak/>
        <w:t>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B90C0A" w:rsidRPr="008C0D09" w:rsidRDefault="00B90C0A" w:rsidP="00B90C0A">
      <w:pPr>
        <w:widowControl w:val="0"/>
        <w:spacing w:after="160"/>
        <w:ind w:firstLine="567"/>
        <w:jc w:val="right"/>
        <w:rPr>
          <w:rFonts w:ascii="GHEA Grapalat" w:hAnsi="GHEA Grapalat"/>
          <w:b/>
        </w:rPr>
      </w:pPr>
      <w:r w:rsidRPr="00B138F3">
        <w:rPr>
          <w:rFonts w:ascii="GHEA Grapalat" w:hAnsi="GHEA Grapalat"/>
          <w:b/>
        </w:rPr>
        <w:t>Приложение № 4</w:t>
      </w:r>
      <w:r w:rsidRPr="00113BE5">
        <w:rPr>
          <w:rFonts w:ascii="GHEA Grapalat" w:hAnsi="GHEA Grapalat"/>
          <w:b/>
        </w:rPr>
        <w:t>.1</w:t>
      </w:r>
    </w:p>
    <w:p w:rsidR="00B90C0A" w:rsidRPr="00B138F3" w:rsidRDefault="00B90C0A" w:rsidP="00B90C0A">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B47D85" w:rsidRPr="0007218F">
        <w:rPr>
          <w:rFonts w:ascii="GHEA Grapalat" w:hAnsi="GHEA Grapalat"/>
          <w:i/>
          <w:lang w:val="en-US"/>
        </w:rPr>
        <w:t>ARAMAH</w:t>
      </w:r>
      <w:r w:rsidR="00B47D85" w:rsidRPr="0007218F">
        <w:rPr>
          <w:rFonts w:ascii="GHEA Grapalat" w:hAnsi="GHEA Grapalat"/>
          <w:i/>
        </w:rPr>
        <w:t>- BMAShDzB21/01</w:t>
      </w:r>
    </w:p>
    <w:p w:rsidR="007723F7" w:rsidRPr="005F2C25" w:rsidRDefault="007723F7" w:rsidP="003D2FE2">
      <w:pPr>
        <w:widowControl w:val="0"/>
        <w:spacing w:after="160"/>
        <w:jc w:val="right"/>
        <w:rPr>
          <w:rFonts w:ascii="GHEA Grapalat" w:hAnsi="GHEA Grapalat"/>
          <w:i/>
          <w:sz w:val="22"/>
          <w:szCs w:val="22"/>
        </w:rPr>
      </w:pPr>
    </w:p>
    <w:p w:rsidR="00A21DA8" w:rsidRPr="00B138F3" w:rsidRDefault="00A21DA8" w:rsidP="00A21DA8">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21DA8" w:rsidRPr="00B138F3" w:rsidRDefault="00A21DA8" w:rsidP="00A21DA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A21DA8" w:rsidRPr="00B138F3" w:rsidRDefault="00A21DA8" w:rsidP="00A21DA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w:eastAsiaTheme="minorHAnsi" w:hAnsi="GHEA Grapalat" w:cstheme="minorBidi"/>
        </w:rPr>
        <w:t>договором (далее-договор)</w:t>
      </w:r>
      <w:r w:rsidRPr="00B138F3">
        <w:rPr>
          <w:rFonts w:eastAsiaTheme="minorHAnsi" w:cstheme="minorBidi"/>
        </w:rPr>
        <w:t xml:space="preserve"> 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p>
    <w:p w:rsidR="00A21DA8" w:rsidRPr="00B138F3" w:rsidRDefault="00A21DA8" w:rsidP="00A21DA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номер заключаемого договора</w:t>
      </w:r>
    </w:p>
    <w:p w:rsidR="00A21DA8" w:rsidRPr="00B138F3" w:rsidRDefault="00A21DA8" w:rsidP="00A21DA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A21DA8" w:rsidRPr="00B138F3" w:rsidRDefault="00A21DA8" w:rsidP="00A21DA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p>
    <w:p w:rsidR="00A21DA8" w:rsidRPr="00B138F3" w:rsidRDefault="00A21DA8" w:rsidP="00A21DA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A21DA8" w:rsidRPr="00B138F3" w:rsidRDefault="00A21DA8" w:rsidP="00A21DA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Strong"/>
          <w:rFonts w:ascii="GHEA Grapalat" w:hAnsi="GHEA Grapalat"/>
          <w:b w:val="0"/>
          <w:sz w:val="18"/>
          <w:szCs w:val="18"/>
        </w:rPr>
        <w:t>наименование заказчика</w:t>
      </w:r>
    </w:p>
    <w:p w:rsidR="00A21DA8" w:rsidRPr="00B138F3" w:rsidRDefault="00A21DA8" w:rsidP="00A21DA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A21DA8" w:rsidRPr="00B138F3" w:rsidRDefault="00461ABD" w:rsidP="00A21DA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513EAE">
        <w:rPr>
          <w:rFonts w:ascii="GHEA Grapalat" w:eastAsiaTheme="minorHAnsi" w:hAnsi="GHEA Grapalat" w:cstheme="minorBidi"/>
          <w:sz w:val="18"/>
          <w:szCs w:val="18"/>
        </w:rPr>
        <w:t>наименование выдающего гарантию банка или страховой организации</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гарантии) в течение десяти рабочих  дней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r w:rsidR="005572F4" w:rsidRPr="00BB51B4">
        <w:rPr>
          <w:rFonts w:ascii="GHEA Grapalat" w:eastAsiaTheme="minorHAnsi" w:hAnsi="GHEA Grapalat" w:cstheme="minorBidi"/>
        </w:rPr>
        <w:t xml:space="preserve"> представленн</w:t>
      </w:r>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лицу давшему гарантию</w:t>
      </w:r>
      <w:r w:rsidR="005572F4" w:rsidRPr="00BB51B4">
        <w:rPr>
          <w:rFonts w:ascii="GHEA Grapalat" w:eastAsiaTheme="minorHAnsi" w:hAnsi="GHEA Grapalat" w:cstheme="minorBidi"/>
          <w:lang w:val="hy-AM"/>
        </w:rPr>
        <w:t>.</w:t>
      </w:r>
    </w:p>
    <w:p w:rsidR="00A21DA8" w:rsidRPr="00B138F3" w:rsidRDefault="00A21DA8" w:rsidP="00A21DA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A21DA8" w:rsidRPr="00B138F3" w:rsidRDefault="00A21DA8" w:rsidP="00A21DA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21DA8" w:rsidRPr="00B138F3" w:rsidRDefault="00A21DA8" w:rsidP="00A21DA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84DE5" w:rsidRPr="0001204D" w:rsidRDefault="00984DE5" w:rsidP="00984DE5">
      <w:pPr>
        <w:pStyle w:val="NormalWeb"/>
        <w:shd w:val="clear" w:color="auto" w:fill="FFFFFF"/>
        <w:ind w:firstLine="374"/>
        <w:contextualSpacing/>
        <w:jc w:val="both"/>
        <w:rPr>
          <w:rFonts w:ascii="GHEA Grapalat" w:eastAsiaTheme="minorHAnsi" w:hAnsi="GHEA Grapalat" w:cstheme="minorBidi"/>
        </w:rPr>
      </w:pPr>
      <w:r w:rsidRPr="0001204D">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984DE5" w:rsidRPr="0001204D" w:rsidRDefault="00984DE5" w:rsidP="00984DE5">
      <w:pPr>
        <w:pStyle w:val="NormalWeb"/>
        <w:shd w:val="clear" w:color="auto" w:fill="FFFFFF"/>
        <w:ind w:firstLine="374"/>
        <w:contextualSpacing/>
        <w:jc w:val="both"/>
        <w:rPr>
          <w:rFonts w:ascii="GHEA Grapalat" w:eastAsiaTheme="minorHAnsi" w:hAnsi="GHEA Grapalat" w:cstheme="minorBidi"/>
        </w:rPr>
      </w:pPr>
      <w:r w:rsidRPr="0001204D">
        <w:rPr>
          <w:rFonts w:ascii="GHEA Grapalat" w:eastAsiaTheme="minorHAnsi" w:hAnsi="GHEA Grapalat" w:cstheme="minorBidi"/>
          <w:sz w:val="18"/>
          <w:szCs w:val="18"/>
        </w:rPr>
        <w:t>номер заключаемого договара</w:t>
      </w:r>
    </w:p>
    <w:p w:rsidR="00984DE5" w:rsidRPr="0001204D" w:rsidRDefault="00984DE5" w:rsidP="00984DE5">
      <w:pPr>
        <w:pStyle w:val="NormalWeb"/>
        <w:shd w:val="clear" w:color="auto" w:fill="FFFFFF"/>
        <w:ind w:firstLine="374"/>
        <w:contextualSpacing/>
        <w:jc w:val="both"/>
        <w:rPr>
          <w:rFonts w:ascii="GHEA Grapalat" w:eastAsiaTheme="minorHAnsi" w:hAnsi="GHEA Grapalat" w:cstheme="minorBidi"/>
        </w:rPr>
      </w:pPr>
    </w:p>
    <w:p w:rsidR="00984DE5" w:rsidRPr="0001204D" w:rsidRDefault="00984DE5" w:rsidP="00984DE5">
      <w:pPr>
        <w:pStyle w:val="NormalWeb"/>
        <w:shd w:val="clear" w:color="auto" w:fill="FFFFFF"/>
        <w:contextualSpacing/>
        <w:jc w:val="both"/>
        <w:rPr>
          <w:rFonts w:ascii="GHEA Grapalat" w:eastAsiaTheme="minorHAnsi" w:hAnsi="GHEA Grapalat" w:cstheme="minorBidi"/>
          <w:lang w:val="hy-AM"/>
        </w:rPr>
      </w:pPr>
      <w:r w:rsidRPr="0001204D">
        <w:rPr>
          <w:rFonts w:ascii="GHEA Grapalat" w:eastAsiaTheme="minorHAnsi" w:hAnsi="GHEA Grapalat" w:cstheme="minorBidi"/>
        </w:rPr>
        <w:t>и  действует в</w:t>
      </w:r>
      <w:r w:rsidRPr="0001204D">
        <w:rPr>
          <w:rFonts w:ascii="GHEA Grapalat" w:hAnsi="GHEA Grapalat"/>
        </w:rPr>
        <w:t>ключительно</w:t>
      </w:r>
      <w:r w:rsidRPr="0001204D">
        <w:rPr>
          <w:rFonts w:ascii="GHEA Grapalat" w:eastAsiaTheme="minorHAnsi" w:hAnsi="GHEA Grapalat" w:cstheme="minorBidi"/>
        </w:rPr>
        <w:t xml:space="preserve">до девяностого рабочего дняследующего за днем </w:t>
      </w:r>
    </w:p>
    <w:p w:rsidR="00984DE5" w:rsidRPr="0001204D" w:rsidRDefault="00984DE5" w:rsidP="00984DE5">
      <w:pPr>
        <w:pStyle w:val="NormalWeb"/>
        <w:shd w:val="clear" w:color="auto" w:fill="FFFFFF"/>
        <w:contextualSpacing/>
        <w:jc w:val="both"/>
        <w:rPr>
          <w:rFonts w:ascii="GHEA Grapalat" w:eastAsiaTheme="minorHAnsi" w:hAnsi="GHEA Grapalat" w:cstheme="minorBidi"/>
          <w:sz w:val="18"/>
          <w:szCs w:val="18"/>
          <w:lang w:val="hy-AM"/>
        </w:rPr>
      </w:pPr>
    </w:p>
    <w:p w:rsidR="00984DE5" w:rsidRPr="0001204D" w:rsidRDefault="00984DE5" w:rsidP="006C288C">
      <w:pPr>
        <w:pStyle w:val="NormalWeb"/>
        <w:shd w:val="clear" w:color="auto" w:fill="FFFFFF"/>
        <w:contextualSpacing/>
        <w:jc w:val="center"/>
        <w:rPr>
          <w:rFonts w:eastAsiaTheme="minorHAnsi" w:cstheme="minorBidi"/>
        </w:rPr>
      </w:pPr>
      <w:r w:rsidRPr="0001204D">
        <w:rPr>
          <w:rFonts w:ascii="GHEA Grapalat" w:eastAsiaTheme="minorHAnsi" w:hAnsi="GHEA Grapalat" w:cstheme="minorBidi"/>
          <w:lang w:val="hy-AM"/>
        </w:rPr>
        <w:t>--------------------------------------------------------</w:t>
      </w:r>
      <w:r w:rsidRPr="0001204D">
        <w:rPr>
          <w:rFonts w:ascii="GHEA Grapalat" w:eastAsiaTheme="minorHAnsi" w:hAnsi="GHEA Grapalat" w:cstheme="minorBidi"/>
        </w:rPr>
        <w:t>------------------</w:t>
      </w:r>
      <w:r w:rsidRPr="0001204D">
        <w:rPr>
          <w:rFonts w:ascii="GHEA Grapalat" w:eastAsiaTheme="minorHAnsi" w:hAnsi="GHEA Grapalat" w:cstheme="minorBidi"/>
          <w:lang w:val="hy-AM"/>
        </w:rPr>
        <w:t>----------------------</w:t>
      </w:r>
      <w:r w:rsidR="006C288C" w:rsidRPr="0001204D">
        <w:rPr>
          <w:rFonts w:ascii="GHEA Grapalat" w:eastAsiaTheme="minorHAnsi" w:hAnsi="GHEA Grapalat" w:cstheme="minorBidi"/>
        </w:rPr>
        <w:t>---------------</w:t>
      </w:r>
      <w:r w:rsidRPr="0001204D">
        <w:rPr>
          <w:rFonts w:eastAsiaTheme="minorHAnsi" w:cstheme="minorBidi"/>
          <w:lang w:val="hy-AM"/>
        </w:rPr>
        <w:t>.</w:t>
      </w:r>
      <w:r w:rsidRPr="0001204D">
        <w:rPr>
          <w:rFonts w:ascii="GHEA Grapalat" w:eastAsiaTheme="minorHAnsi" w:hAnsi="GHEA Grapalat" w:cstheme="minorBidi"/>
          <w:sz w:val="16"/>
          <w:szCs w:val="16"/>
        </w:rPr>
        <w:t xml:space="preserve"> крайн</w:t>
      </w:r>
      <w:r w:rsidR="001D509C" w:rsidRPr="0001204D">
        <w:rPr>
          <w:rFonts w:ascii="GHEA Grapalat" w:eastAsiaTheme="minorHAnsi" w:hAnsi="GHEA Grapalat" w:cstheme="minorBidi"/>
          <w:sz w:val="16"/>
          <w:szCs w:val="16"/>
        </w:rPr>
        <w:t>и</w:t>
      </w:r>
      <w:r w:rsidRPr="0001204D">
        <w:rPr>
          <w:rFonts w:ascii="GHEA Grapalat" w:eastAsiaTheme="minorHAnsi" w:hAnsi="GHEA Grapalat" w:cstheme="minorBidi"/>
          <w:sz w:val="16"/>
          <w:szCs w:val="16"/>
        </w:rPr>
        <w:t>й срок выполнения работ</w:t>
      </w:r>
      <w:r w:rsidRPr="0001204D">
        <w:rPr>
          <w:rFonts w:ascii="GHEA Grapalat" w:eastAsiaTheme="minorHAnsi" w:hAnsi="GHEA Grapalat" w:cstheme="minorBidi"/>
          <w:sz w:val="16"/>
          <w:szCs w:val="16"/>
          <w:lang w:val="hy-AM"/>
        </w:rPr>
        <w:t>, предусмотренн</w:t>
      </w:r>
      <w:r w:rsidRPr="0001204D">
        <w:rPr>
          <w:rFonts w:ascii="GHEA Grapalat" w:eastAsiaTheme="minorHAnsi" w:hAnsi="GHEA Grapalat" w:cstheme="minorBidi"/>
          <w:sz w:val="16"/>
          <w:szCs w:val="16"/>
        </w:rPr>
        <w:t xml:space="preserve">ый </w:t>
      </w:r>
      <w:r w:rsidRPr="0001204D">
        <w:rPr>
          <w:rFonts w:ascii="GHEA Grapalat" w:eastAsiaTheme="minorHAnsi" w:hAnsi="GHEA Grapalat" w:cstheme="minorBidi"/>
          <w:sz w:val="16"/>
          <w:szCs w:val="16"/>
          <w:lang w:val="hy-AM"/>
        </w:rPr>
        <w:t>заключаемым договором</w:t>
      </w:r>
    </w:p>
    <w:p w:rsidR="00984DE5" w:rsidRPr="0001204D" w:rsidRDefault="00984DE5" w:rsidP="00984DE5">
      <w:pPr>
        <w:pStyle w:val="NormalWeb"/>
        <w:shd w:val="clear" w:color="auto" w:fill="FFFFFF"/>
        <w:contextualSpacing/>
        <w:jc w:val="both"/>
        <w:rPr>
          <w:rFonts w:ascii="GHEA Grapalat" w:eastAsiaTheme="minorHAnsi" w:hAnsi="GHEA Grapalat" w:cstheme="minorBidi"/>
        </w:rPr>
      </w:pPr>
      <w:r w:rsidRPr="0001204D">
        <w:rPr>
          <w:rFonts w:ascii="GHEA Grapalat" w:eastAsiaTheme="minorHAnsi" w:hAnsi="GHEA Grapalat" w:cstheme="minorBidi"/>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1204D">
        <w:rPr>
          <w:rFonts w:ascii="GHEA Grapalat" w:eastAsiaTheme="minorHAnsi" w:hAnsi="GHEA Grapalat" w:cstheme="minorBidi"/>
          <w:lang w:val="hy-AM"/>
        </w:rPr>
        <w:t>.</w:t>
      </w:r>
    </w:p>
    <w:p w:rsidR="00A21DA8" w:rsidRPr="00B138F3" w:rsidRDefault="00A21DA8" w:rsidP="00A21DA8">
      <w:pPr>
        <w:pStyle w:val="NormalWeb"/>
        <w:shd w:val="clear" w:color="auto" w:fill="FFFFFF"/>
        <w:contextualSpacing/>
        <w:jc w:val="both"/>
        <w:rPr>
          <w:rFonts w:ascii="GHEA Grapalat" w:eastAsiaTheme="minorHAnsi" w:hAnsi="GHEA Grapalat" w:cstheme="minorBidi"/>
          <w:sz w:val="18"/>
          <w:szCs w:val="18"/>
        </w:rPr>
      </w:pPr>
    </w:p>
    <w:p w:rsidR="00A21DA8" w:rsidRPr="00B138F3" w:rsidRDefault="00A21DA8" w:rsidP="00A21DA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B138F3" w:rsidRDefault="00A21DA8" w:rsidP="00A21DA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A21DA8" w:rsidRPr="00B138F3" w:rsidRDefault="00A21DA8" w:rsidP="00A21DA8">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16C37" w:rsidRPr="00C16C37" w:rsidRDefault="00A21DA8" w:rsidP="00C16C3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rsidR="00A21DA8" w:rsidRPr="007A724D"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21DA8" w:rsidRPr="00B138F3"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21DA8" w:rsidRPr="00B138F3"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B138F3"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lastRenderedPageBreak/>
        <w:t>число, месяц, год</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widowControl w:val="0"/>
        <w:spacing w:after="160"/>
        <w:ind w:left="567" w:right="565"/>
        <w:jc w:val="center"/>
        <w:rPr>
          <w:rFonts w:ascii="GHEA Grapalat" w:hAnsi="GHEA Grapalat"/>
          <w:b/>
        </w:rPr>
      </w:pPr>
    </w:p>
    <w:p w:rsidR="007723F7" w:rsidRPr="005F2C25" w:rsidRDefault="007723F7" w:rsidP="00113BE5">
      <w:pPr>
        <w:widowControl w:val="0"/>
        <w:spacing w:after="160"/>
        <w:jc w:val="both"/>
        <w:rPr>
          <w:rFonts w:ascii="GHEA Grapalat" w:hAnsi="GHEA Grapalat"/>
          <w:i/>
          <w:sz w:val="22"/>
          <w:szCs w:val="22"/>
        </w:rPr>
      </w:pPr>
    </w:p>
    <w:p w:rsidR="00A21DA8" w:rsidRDefault="00A21DA8">
      <w:pPr>
        <w:rPr>
          <w:ins w:id="2" w:author="Vardan" w:date="2020-06-03T18:36:00Z"/>
          <w:rFonts w:ascii="GHEA Grapalat" w:hAnsi="GHEA Grapalat"/>
          <w:i/>
          <w:sz w:val="22"/>
          <w:szCs w:val="22"/>
        </w:rPr>
      </w:pPr>
      <w:ins w:id="3" w:author="Vardan" w:date="2020-06-03T18:36:00Z">
        <w:r>
          <w:rPr>
            <w:rFonts w:ascii="GHEA Grapalat" w:hAnsi="GHEA Grapalat"/>
            <w:i/>
            <w:sz w:val="22"/>
            <w:szCs w:val="22"/>
          </w:rPr>
          <w:br w:type="page"/>
        </w:r>
      </w:ins>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604DA" w:rsidRPr="0007218F">
        <w:rPr>
          <w:rFonts w:ascii="GHEA Grapalat" w:hAnsi="GHEA Grapalat"/>
          <w:lang w:val="en-US"/>
        </w:rPr>
        <w:t>ARAMAH</w:t>
      </w:r>
      <w:r w:rsidR="00A604DA" w:rsidRPr="0007218F">
        <w:rPr>
          <w:rFonts w:ascii="GHEA Grapalat" w:hAnsi="GHEA Grapalat"/>
        </w:rPr>
        <w:t>- BMAShDzB21/01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47D85"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B47D85">
              <w:rPr>
                <w:rFonts w:ascii="GHEA Grapalat" w:hAnsi="GHEA Grapalat"/>
                <w:lang w:val="en-US"/>
              </w:rPr>
              <w:t xml:space="preserve"> 04101124</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47D85"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B41F72">
              <w:t xml:space="preserve"> </w:t>
            </w:r>
            <w:r w:rsidR="00B41F72" w:rsidRPr="00B41F72">
              <w:rPr>
                <w:rFonts w:ascii="GHEA Grapalat" w:hAnsi="GHEA Grapalat"/>
              </w:rPr>
              <w:t>Финский первый операционный отдел</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47D85"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B47D85">
              <w:rPr>
                <w:rFonts w:ascii="GHEA Grapalat" w:hAnsi="GHEA Grapalat"/>
                <w:lang w:val="en-US"/>
              </w:rPr>
              <w:t>900422105149</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A604DA" w:rsidRPr="0007218F">
        <w:rPr>
          <w:rFonts w:ascii="GHEA Grapalat" w:hAnsi="GHEA Grapalat"/>
          <w:lang w:val="en-US"/>
        </w:rPr>
        <w:t>ARAMAH</w:t>
      </w:r>
      <w:r w:rsidR="00A604DA" w:rsidRPr="0007218F">
        <w:rPr>
          <w:rFonts w:ascii="GHEA Grapalat" w:hAnsi="GHEA Grapalat"/>
        </w:rPr>
        <w:t>- BMAShDzB21/01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и  действует в</w:t>
      </w:r>
      <w:r w:rsidRPr="00CE3E7A">
        <w:rPr>
          <w:rFonts w:ascii="GHEA Grapalat" w:hAnsi="GHEA Grapalat"/>
        </w:rPr>
        <w:t>ключительно</w:t>
      </w:r>
      <w:r w:rsidRPr="00CE3E7A">
        <w:rPr>
          <w:rFonts w:ascii="GHEA Grapalat" w:eastAsiaTheme="minorHAnsi" w:hAnsi="GHEA Grapalat" w:cstheme="minorBidi"/>
        </w:rPr>
        <w:t xml:space="preserve">до девяностого рабочего дняследующего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lang w:val="hy-AM"/>
        </w:rPr>
        <w:t>.</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w:t>
      </w:r>
      <w:r w:rsidRPr="00CE3E7A">
        <w:rPr>
          <w:rFonts w:ascii="GHEA Grapalat" w:eastAsiaTheme="minorHAnsi" w:hAnsi="GHEA Grapalat" w:cstheme="minorBidi"/>
        </w:rPr>
        <w:lastRenderedPageBreak/>
        <w:t xml:space="preserve">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EF0203" w:rsidRPr="0007218F">
        <w:rPr>
          <w:rFonts w:ascii="GHEA Grapalat" w:hAnsi="GHEA Grapalat"/>
          <w:i/>
          <w:lang w:val="en-US"/>
        </w:rPr>
        <w:t>ARAMAH</w:t>
      </w:r>
      <w:r w:rsidR="00EF0203" w:rsidRPr="0007218F">
        <w:rPr>
          <w:rFonts w:ascii="GHEA Grapalat" w:hAnsi="GHEA Grapalat"/>
          <w:i/>
        </w:rPr>
        <w:t>- BMAShDzB21/01</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w:t>
      </w:r>
      <w:r w:rsidRPr="00B138F3">
        <w:rPr>
          <w:rFonts w:ascii="GHEA Grapalat" w:hAnsi="GHEA Grapalat"/>
        </w:rPr>
        <w:lastRenderedPageBreak/>
        <w:t xml:space="preserve">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lastRenderedPageBreak/>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F020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EF0203">
              <w:rPr>
                <w:rFonts w:ascii="GHEA Grapalat" w:hAnsi="GHEA Grapalat"/>
                <w:lang w:val="en-US"/>
              </w:rPr>
              <w:t>04101124</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7258A"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B41F72">
              <w:t xml:space="preserve"> </w:t>
            </w:r>
            <w:r w:rsidR="00B41F72" w:rsidRPr="00B41F72">
              <w:rPr>
                <w:rFonts w:ascii="GHEA Grapalat" w:hAnsi="GHEA Grapalat"/>
              </w:rPr>
              <w:t>Финский первый операционный отдел</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F020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EF0203">
              <w:rPr>
                <w:rFonts w:ascii="GHEA Grapalat" w:hAnsi="GHEA Grapalat"/>
                <w:lang w:val="en-US"/>
              </w:rPr>
              <w:t>900422105149</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7D0798" w:rsidRPr="00742B79" w:rsidRDefault="007D0798" w:rsidP="007D0798">
      <w:pPr>
        <w:widowControl w:val="0"/>
        <w:spacing w:after="160"/>
        <w:ind w:firstLine="567"/>
        <w:jc w:val="right"/>
        <w:rPr>
          <w:rFonts w:ascii="GHEA Grapalat" w:hAnsi="GHEA Grapalat" w:cs="Arial"/>
          <w:b/>
          <w:lang w:val="hy-AM"/>
        </w:rPr>
      </w:pPr>
      <w:r w:rsidRPr="00742B79">
        <w:rPr>
          <w:rFonts w:ascii="GHEA Grapalat" w:hAnsi="GHEA Grapalat"/>
          <w:b/>
        </w:rPr>
        <w:lastRenderedPageBreak/>
        <w:t>Приложение № 5</w:t>
      </w:r>
      <w:r w:rsidRPr="00742B79">
        <w:rPr>
          <w:rFonts w:ascii="GHEA Grapalat" w:hAnsi="GHEA Grapalat"/>
          <w:b/>
          <w:lang w:val="hy-AM"/>
        </w:rPr>
        <w:t>.2</w:t>
      </w:r>
    </w:p>
    <w:p w:rsidR="007D0798" w:rsidRPr="00742B79" w:rsidRDefault="007D0798" w:rsidP="007D0798">
      <w:pPr>
        <w:pStyle w:val="BodyTextIndent3"/>
        <w:widowControl w:val="0"/>
        <w:spacing w:after="160" w:line="240" w:lineRule="auto"/>
        <w:jc w:val="right"/>
        <w:rPr>
          <w:rFonts w:ascii="GHEA Grapalat" w:hAnsi="GHEA Grapalat" w:cs="Arial"/>
          <w:b/>
          <w:sz w:val="24"/>
          <w:szCs w:val="24"/>
        </w:rPr>
      </w:pPr>
      <w:r w:rsidRPr="00742B79">
        <w:rPr>
          <w:rFonts w:ascii="GHEA Grapalat" w:hAnsi="GHEA Grapalat"/>
          <w:b/>
          <w:sz w:val="24"/>
          <w:szCs w:val="24"/>
        </w:rPr>
        <w:t xml:space="preserve">к Приглашению под кодом </w:t>
      </w:r>
      <w:r w:rsidR="00EF0203" w:rsidRPr="0007218F">
        <w:rPr>
          <w:rFonts w:ascii="GHEA Grapalat" w:hAnsi="GHEA Grapalat"/>
          <w:i/>
          <w:lang w:val="en-US"/>
        </w:rPr>
        <w:t>ARAMAH</w:t>
      </w:r>
      <w:r w:rsidR="00EF0203" w:rsidRPr="0007218F">
        <w:rPr>
          <w:rFonts w:ascii="GHEA Grapalat" w:hAnsi="GHEA Grapalat"/>
          <w:i/>
        </w:rPr>
        <w:t>- BMAShDzB21/01</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BodyTextIndent3"/>
        <w:widowControl w:val="0"/>
        <w:spacing w:after="160" w:line="240" w:lineRule="auto"/>
        <w:jc w:val="center"/>
        <w:rPr>
          <w:rFonts w:ascii="GHEA Grapalat" w:hAnsi="GHEA Grapalat"/>
          <w:sz w:val="24"/>
          <w:szCs w:val="24"/>
          <w:lang w:val="hy-AM"/>
        </w:rPr>
      </w:pPr>
      <w:r w:rsidRPr="00742B79">
        <w:rPr>
          <w:rFonts w:ascii="GHEA Grapalat" w:hAnsi="GHEA Grapalat"/>
          <w:sz w:val="24"/>
          <w:szCs w:val="24"/>
        </w:rPr>
        <w:t xml:space="preserve">ГАРАНТИЯ </w:t>
      </w:r>
      <w:r w:rsidRPr="00742B79">
        <w:rPr>
          <w:rFonts w:ascii="GHEA Grapalat" w:hAnsi="GHEA Grapalat"/>
          <w:sz w:val="24"/>
          <w:szCs w:val="24"/>
          <w:lang w:val="en-US"/>
        </w:rPr>
        <w:t>N</w:t>
      </w:r>
      <w:r w:rsidRPr="00742B79">
        <w:rPr>
          <w:rFonts w:ascii="GHEA Grapalat" w:hAnsi="GHEA Grapalat"/>
          <w:sz w:val="24"/>
          <w:szCs w:val="24"/>
          <w:lang w:val="hy-AM"/>
        </w:rPr>
        <w:t>________</w:t>
      </w:r>
    </w:p>
    <w:p w:rsidR="007D0798" w:rsidRPr="00742B79" w:rsidRDefault="007D0798" w:rsidP="007D0798">
      <w:pPr>
        <w:widowControl w:val="0"/>
        <w:spacing w:after="160"/>
        <w:ind w:left="567" w:right="565"/>
        <w:jc w:val="center"/>
        <w:rPr>
          <w:rFonts w:ascii="GHEA Grapalat" w:hAnsi="GHEA Grapalat"/>
          <w:b/>
        </w:rPr>
      </w:pPr>
      <w:r w:rsidRPr="00742B79">
        <w:rPr>
          <w:rFonts w:ascii="GHEA Grapalat" w:hAnsi="GHEA Grapalat"/>
          <w:b/>
        </w:rPr>
        <w:t>(обеспечение предоплаты)</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42B7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42B79">
        <w:rPr>
          <w:rFonts w:eastAsiaTheme="minorHAnsi" w:cstheme="minorBidi"/>
        </w:rPr>
        <w:t>N</w:t>
      </w:r>
      <w:r w:rsidRPr="00742B79">
        <w:rPr>
          <w:rStyle w:val="Strong"/>
          <w:rFonts w:ascii="GHEA Grapalat" w:hAnsi="GHEA Grapalat"/>
          <w:sz w:val="20"/>
          <w:szCs w:val="20"/>
          <w:u w:val="single"/>
          <w:lang w:val="hy-AM"/>
        </w:rPr>
        <w:tab/>
      </w:r>
      <w:r w:rsidRPr="00742B79">
        <w:rPr>
          <w:rStyle w:val="Strong"/>
          <w:rFonts w:ascii="GHEA Grapalat" w:hAnsi="GHEA Grapalat"/>
          <w:sz w:val="20"/>
          <w:szCs w:val="20"/>
          <w:u w:val="single"/>
        </w:rPr>
        <w:t>___________</w:t>
      </w:r>
      <w:r w:rsidRPr="00742B79">
        <w:rPr>
          <w:rFonts w:ascii="GHEA Grapalat" w:eastAsiaTheme="minorHAnsi" w:hAnsi="GHEA Grapalat" w:cstheme="minorBidi"/>
        </w:rPr>
        <w:t>заключаемым между</w:t>
      </w:r>
    </w:p>
    <w:p w:rsidR="007D0798" w:rsidRPr="00742B79"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742B79">
        <w:rPr>
          <w:rStyle w:val="Strong"/>
          <w:rFonts w:ascii="GHEA Grapalat" w:hAnsi="GHEA Grapalat"/>
          <w:b w:val="0"/>
          <w:sz w:val="20"/>
          <w:szCs w:val="20"/>
          <w:lang w:val="hy-AM"/>
        </w:rPr>
        <w:tab/>
      </w:r>
      <w:r w:rsidRPr="00742B79">
        <w:rPr>
          <w:rStyle w:val="Strong"/>
          <w:rFonts w:ascii="GHEA Grapalat" w:hAnsi="GHEA Grapalat"/>
          <w:b w:val="0"/>
          <w:sz w:val="20"/>
          <w:szCs w:val="20"/>
          <w:lang w:val="hy-AM"/>
        </w:rPr>
        <w:tab/>
      </w:r>
      <w:r w:rsidRPr="00742B79">
        <w:rPr>
          <w:rStyle w:val="Strong"/>
          <w:rFonts w:ascii="GHEA Grapalat" w:hAnsi="GHEA Grapalat"/>
          <w:b w:val="0"/>
          <w:sz w:val="16"/>
          <w:szCs w:val="16"/>
        </w:rPr>
        <w:t>номер заключаемого договора</w:t>
      </w:r>
    </w:p>
    <w:p w:rsidR="007D0798" w:rsidRPr="00742B79" w:rsidRDefault="007D0798" w:rsidP="007D079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42B79">
        <w:rPr>
          <w:rFonts w:ascii="GHEA Grapalat" w:hAnsi="GHEA Grapalat"/>
          <w:sz w:val="20"/>
          <w:szCs w:val="20"/>
          <w:u w:val="single"/>
        </w:rPr>
        <w:t>______________________</w:t>
      </w:r>
      <w:r w:rsidRPr="00742B79">
        <w:rPr>
          <w:rFonts w:ascii="GHEA Grapalat" w:eastAsiaTheme="minorHAnsi" w:hAnsi="GHEA Grapalat" w:cstheme="minorBidi"/>
        </w:rPr>
        <w:t xml:space="preserve">   (далее-бенефициар)   и</w:t>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p>
    <w:p w:rsidR="007D0798" w:rsidRPr="00742B79" w:rsidRDefault="007D0798" w:rsidP="007D0798">
      <w:pPr>
        <w:pStyle w:val="NormalWeb"/>
        <w:shd w:val="clear" w:color="auto" w:fill="FFFFFF"/>
        <w:spacing w:before="0" w:beforeAutospacing="0" w:after="0" w:afterAutospacing="0"/>
        <w:ind w:left="-142"/>
        <w:rPr>
          <w:rStyle w:val="Strong"/>
          <w:rFonts w:ascii="GHEA Grapalat" w:hAnsi="GHEA Grapalat"/>
          <w:b w:val="0"/>
          <w:sz w:val="16"/>
          <w:szCs w:val="16"/>
        </w:rPr>
      </w:pPr>
      <w:r w:rsidRPr="00742B79">
        <w:rPr>
          <w:rStyle w:val="Strong"/>
          <w:rFonts w:ascii="GHEA Grapalat" w:hAnsi="GHEA Grapalat"/>
          <w:b w:val="0"/>
          <w:sz w:val="16"/>
          <w:szCs w:val="16"/>
        </w:rPr>
        <w:t>наименование заказчика                                                                  наименование отобранного участника</w:t>
      </w:r>
    </w:p>
    <w:p w:rsidR="007D0798" w:rsidRPr="00742B79" w:rsidRDefault="007D0798" w:rsidP="007D0798">
      <w:pPr>
        <w:pStyle w:val="NormalWeb"/>
        <w:shd w:val="clear" w:color="auto" w:fill="FFFFFF"/>
        <w:spacing w:before="0" w:beforeAutospacing="0" w:after="0" w:afterAutospacing="0"/>
        <w:ind w:left="-142"/>
        <w:rPr>
          <w:rFonts w:cs="Sylfaen"/>
          <w:sz w:val="16"/>
          <w:szCs w:val="16"/>
          <w:vertAlign w:val="superscript"/>
          <w:lang w:val="hy-AM"/>
        </w:rPr>
      </w:pPr>
      <w:r w:rsidRPr="00742B79">
        <w:rPr>
          <w:rStyle w:val="Strong"/>
          <w:rFonts w:ascii="GHEA Grapalat" w:hAnsi="GHEA Grapalat"/>
          <w:b w:val="0"/>
          <w:sz w:val="16"/>
          <w:szCs w:val="16"/>
          <w:lang w:val="hy-AM"/>
        </w:rPr>
        <w:tab/>
      </w:r>
    </w:p>
    <w:p w:rsidR="007D0798" w:rsidRPr="00742B79" w:rsidRDefault="007D0798" w:rsidP="007D0798">
      <w:pPr>
        <w:pStyle w:val="NormalWeb"/>
        <w:shd w:val="clear" w:color="auto" w:fill="FFFFFF"/>
        <w:spacing w:before="0" w:beforeAutospacing="0" w:after="0" w:afterAutospacing="0"/>
        <w:jc w:val="both"/>
        <w:rPr>
          <w:rFonts w:ascii="GHEA Grapalat" w:hAnsi="GHEA Grapalat"/>
          <w:sz w:val="20"/>
          <w:szCs w:val="20"/>
        </w:rPr>
      </w:pPr>
      <w:r w:rsidRPr="00742B79">
        <w:rPr>
          <w:rFonts w:eastAsiaTheme="minorHAnsi" w:cstheme="minorBidi"/>
        </w:rPr>
        <w:t>(</w:t>
      </w:r>
      <w:r w:rsidRPr="00742B79">
        <w:rPr>
          <w:rFonts w:ascii="GHEA Grapalat" w:eastAsiaTheme="minorHAnsi" w:hAnsi="GHEA Grapalat" w:cstheme="minorBidi"/>
        </w:rPr>
        <w:t xml:space="preserve">далее-принципал). </w:t>
      </w:r>
    </w:p>
    <w:p w:rsidR="007D0798" w:rsidRPr="00FC3A49"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Strong"/>
          <w:rFonts w:ascii="GHEA Grapalat" w:hAnsi="GHEA Grapalat"/>
          <w:color w:val="FF0000"/>
          <w:sz w:val="20"/>
          <w:szCs w:val="20"/>
          <w:lang w:val="hy-AM"/>
        </w:rPr>
        <w:tab/>
      </w:r>
      <w:r w:rsidRPr="00FC3A49">
        <w:rPr>
          <w:rStyle w:val="Strong"/>
          <w:rFonts w:ascii="GHEA Grapalat" w:hAnsi="GHEA Grapalat"/>
          <w:color w:val="FF0000"/>
          <w:sz w:val="20"/>
          <w:szCs w:val="20"/>
          <w:lang w:val="hy-AM"/>
        </w:rPr>
        <w:tab/>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7D0798" w:rsidRPr="00616AAA" w:rsidRDefault="007D0798" w:rsidP="007D0798">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sz w:val="18"/>
          <w:szCs w:val="18"/>
        </w:rPr>
        <w:t>расчетный счет</w:t>
      </w:r>
    </w:p>
    <w:p w:rsidR="007D0798" w:rsidRPr="00616AAA" w:rsidRDefault="007D0798" w:rsidP="007D079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7D0798" w:rsidRPr="00616AAA" w:rsidRDefault="007D0798" w:rsidP="007D079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sz w:val="18"/>
          <w:szCs w:val="18"/>
        </w:rPr>
        <w:t>номер заключаемого договара</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p>
    <w:p w:rsidR="007D0798" w:rsidRPr="00C43D00" w:rsidRDefault="007D0798" w:rsidP="007D0798">
      <w:pPr>
        <w:pStyle w:val="NormalWeb"/>
        <w:shd w:val="clear" w:color="auto" w:fill="FFFFFF"/>
        <w:contextualSpacing/>
        <w:jc w:val="both"/>
        <w:rPr>
          <w:rFonts w:ascii="GHEA Grapalat" w:eastAsiaTheme="minorHAnsi" w:hAnsi="GHEA Grapalat" w:cstheme="minorBidi"/>
          <w:lang w:val="hy-AM"/>
        </w:rPr>
      </w:pPr>
      <w:r w:rsidRPr="00C43D00">
        <w:rPr>
          <w:rFonts w:ascii="GHEA Grapalat" w:eastAsiaTheme="minorHAnsi" w:hAnsi="GHEA Grapalat" w:cstheme="minorBidi"/>
        </w:rPr>
        <w:t>и  действует в</w:t>
      </w:r>
      <w:r w:rsidRPr="00C43D00">
        <w:rPr>
          <w:rFonts w:ascii="GHEA Grapalat" w:hAnsi="GHEA Grapalat"/>
        </w:rPr>
        <w:t>ключительно</w:t>
      </w:r>
      <w:r w:rsidRPr="00C43D00">
        <w:rPr>
          <w:rFonts w:ascii="GHEA Grapalat" w:eastAsiaTheme="minorHAnsi" w:hAnsi="GHEA Grapalat" w:cstheme="minorBidi"/>
        </w:rPr>
        <w:t xml:space="preserve">до девяностого рабочего дняследующего за днем </w:t>
      </w:r>
    </w:p>
    <w:p w:rsidR="007D0798" w:rsidRPr="00C43D00" w:rsidRDefault="007D0798" w:rsidP="007D0798">
      <w:pPr>
        <w:pStyle w:val="NormalWeb"/>
        <w:shd w:val="clear" w:color="auto" w:fill="FFFFFF"/>
        <w:contextualSpacing/>
        <w:jc w:val="both"/>
        <w:rPr>
          <w:rFonts w:ascii="GHEA Grapalat" w:eastAsiaTheme="minorHAnsi" w:hAnsi="GHEA Grapalat" w:cstheme="minorBidi"/>
          <w:sz w:val="18"/>
          <w:szCs w:val="18"/>
          <w:lang w:val="hy-AM"/>
        </w:rPr>
      </w:pPr>
    </w:p>
    <w:p w:rsidR="007D0798" w:rsidRPr="00C43D00" w:rsidRDefault="007D0798" w:rsidP="007D0798">
      <w:pPr>
        <w:pStyle w:val="NormalWeb"/>
        <w:shd w:val="clear" w:color="auto" w:fill="FFFFFF"/>
        <w:contextualSpacing/>
        <w:jc w:val="center"/>
        <w:rPr>
          <w:rFonts w:eastAsiaTheme="minorHAnsi" w:cstheme="minorBidi"/>
        </w:rPr>
      </w:pPr>
      <w:r w:rsidRPr="00C43D00">
        <w:rPr>
          <w:rFonts w:ascii="GHEA Grapalat" w:eastAsiaTheme="minorHAnsi" w:hAnsi="GHEA Grapalat" w:cstheme="minorBidi"/>
          <w:lang w:val="hy-AM"/>
        </w:rPr>
        <w:t>--------------------------------------------------------</w:t>
      </w:r>
      <w:r w:rsidRPr="00C43D00">
        <w:rPr>
          <w:rFonts w:ascii="GHEA Grapalat" w:eastAsiaTheme="minorHAnsi" w:hAnsi="GHEA Grapalat" w:cstheme="minorBidi"/>
        </w:rPr>
        <w:t>------------------</w:t>
      </w:r>
      <w:r w:rsidRPr="00C43D00">
        <w:rPr>
          <w:rFonts w:ascii="GHEA Grapalat" w:eastAsiaTheme="minorHAnsi" w:hAnsi="GHEA Grapalat" w:cstheme="minorBidi"/>
          <w:lang w:val="hy-AM"/>
        </w:rPr>
        <w:t>----------------------</w:t>
      </w:r>
      <w:r w:rsidRPr="00C43D00">
        <w:rPr>
          <w:rFonts w:eastAsiaTheme="minorHAnsi" w:cstheme="minorBidi"/>
          <w:lang w:val="hy-AM"/>
        </w:rPr>
        <w:t>.</w:t>
      </w:r>
      <w:r w:rsidRPr="00C43D00">
        <w:rPr>
          <w:rFonts w:ascii="GHEA Grapalat" w:hAnsi="GHEA Grapalat"/>
          <w:sz w:val="16"/>
          <w:szCs w:val="16"/>
        </w:rPr>
        <w:t xml:space="preserve"> крайний  срок</w:t>
      </w:r>
      <w:r w:rsidRPr="00C43D00">
        <w:rPr>
          <w:rFonts w:ascii="GHEA Grapalat" w:eastAsiaTheme="minorHAnsi" w:hAnsi="GHEA Grapalat" w:cstheme="minorBidi"/>
          <w:sz w:val="16"/>
          <w:szCs w:val="16"/>
        </w:rPr>
        <w:t xml:space="preserve"> выполнения работ</w:t>
      </w:r>
      <w:r w:rsidRPr="00C43D00">
        <w:rPr>
          <w:rFonts w:ascii="GHEA Grapalat" w:hAnsi="GHEA Grapalat"/>
          <w:sz w:val="16"/>
          <w:szCs w:val="16"/>
        </w:rPr>
        <w:t xml:space="preserve">, предусмотренный заключаемым </w:t>
      </w:r>
      <w:r w:rsidR="00E85BF3">
        <w:rPr>
          <w:rFonts w:ascii="GHEA Grapalat" w:hAnsi="GHEA Grapalat"/>
          <w:sz w:val="16"/>
          <w:szCs w:val="16"/>
        </w:rPr>
        <w:t>договором</w:t>
      </w:r>
    </w:p>
    <w:p w:rsidR="007D0798" w:rsidRPr="00C43D00" w:rsidRDefault="007D0798" w:rsidP="007D0798">
      <w:pPr>
        <w:pStyle w:val="NormalWeb"/>
        <w:shd w:val="clear" w:color="auto" w:fill="FFFFFF"/>
        <w:contextualSpacing/>
        <w:jc w:val="center"/>
        <w:rPr>
          <w:rFonts w:eastAsiaTheme="minorHAnsi" w:cstheme="minorBidi"/>
        </w:rPr>
      </w:pPr>
    </w:p>
    <w:p w:rsidR="007D0798" w:rsidRPr="00C43D00" w:rsidRDefault="007D0798" w:rsidP="007D0798">
      <w:pPr>
        <w:pStyle w:val="NormalWeb"/>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настояшей гарантии вариант также на адрес электронной почты секретаря </w:t>
      </w:r>
      <w:r w:rsidRPr="00C43D00">
        <w:rPr>
          <w:rFonts w:ascii="GHEA Grapalat" w:eastAsiaTheme="minorHAnsi" w:hAnsi="GHEA Grapalat" w:cstheme="minorBidi"/>
        </w:rPr>
        <w:lastRenderedPageBreak/>
        <w:t>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7D0798" w:rsidRPr="00B138F3" w:rsidRDefault="007D0798" w:rsidP="007D0798">
      <w:pPr>
        <w:pStyle w:val="NormalWeb"/>
        <w:shd w:val="clear" w:color="auto" w:fill="FFFFFF"/>
        <w:contextualSpacing/>
        <w:jc w:val="both"/>
        <w:rPr>
          <w:rStyle w:val="Strong"/>
          <w:rFonts w:ascii="GHEA Grapalat" w:hAnsi="GHEA Grapalat"/>
          <w:b w:val="0"/>
          <w:bCs w:val="0"/>
          <w:sz w:val="20"/>
          <w:szCs w:val="20"/>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 xml:space="preserve">1) копии заключенного договора N_____________________, включая </w:t>
      </w:r>
    </w:p>
    <w:p w:rsidR="007D0798" w:rsidRPr="00616AAA" w:rsidRDefault="007D0798" w:rsidP="007D0798">
      <w:pPr>
        <w:pStyle w:val="NormalWeb"/>
        <w:shd w:val="clear" w:color="auto" w:fill="FFFFFF"/>
        <w:contextualSpacing/>
        <w:jc w:val="both"/>
        <w:rPr>
          <w:rFonts w:ascii="GHEA Grapalat" w:eastAsiaTheme="minorHAnsi" w:hAnsi="GHEA Grapalat" w:cstheme="minorBidi"/>
          <w:sz w:val="18"/>
          <w:szCs w:val="18"/>
        </w:rPr>
      </w:pPr>
      <w:r w:rsidRPr="00616AAA">
        <w:rPr>
          <w:rFonts w:ascii="GHEA Grapalat" w:eastAsiaTheme="minorHAnsi" w:hAnsi="GHEA Grapalat" w:cstheme="minorBidi"/>
          <w:sz w:val="18"/>
          <w:szCs w:val="18"/>
        </w:rPr>
        <w:t>номер заключаемого договара</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8.Лицо, выдающее гарантию, отклоняет требование бенефициара, если:</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D0798"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D0798" w:rsidRPr="00367717"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67717">
        <w:rPr>
          <w:rFonts w:ascii="GHEA Grapalat" w:eastAsiaTheme="minorHAnsi" w:hAnsi="GHEA Grapalat" w:cstheme="minorBidi"/>
        </w:rPr>
        <w:t>12. 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   -------------.</w:t>
      </w:r>
    </w:p>
    <w:p w:rsidR="007D0798" w:rsidRPr="00367717" w:rsidRDefault="007D0798" w:rsidP="00D72AC9">
      <w:pPr>
        <w:pStyle w:val="NormalWeb"/>
        <w:shd w:val="clear" w:color="auto" w:fill="FFFFFF"/>
        <w:spacing w:before="0" w:beforeAutospacing="0" w:after="0" w:afterAutospacing="0"/>
        <w:ind w:firstLine="375"/>
        <w:rPr>
          <w:rFonts w:ascii="GHEA Grapalat" w:eastAsiaTheme="minorHAnsi" w:hAnsi="GHEA Grapalat" w:cstheme="minorBidi"/>
          <w:sz w:val="16"/>
          <w:szCs w:val="16"/>
        </w:rPr>
      </w:pPr>
      <w:r w:rsidRPr="00367717">
        <w:rPr>
          <w:rFonts w:ascii="GHEA Grapalat" w:eastAsiaTheme="minorHAnsi" w:hAnsi="GHEA Grapalat" w:cstheme="minorBidi"/>
          <w:sz w:val="16"/>
          <w:szCs w:val="16"/>
        </w:rPr>
        <w:t>код процедуры</w:t>
      </w:r>
    </w:p>
    <w:p w:rsidR="007D0798" w:rsidRPr="00367717"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67717">
        <w:rPr>
          <w:rFonts w:ascii="GHEA Grapalat" w:hAnsi="GHEA Grapalat"/>
          <w:sz w:val="20"/>
          <w:szCs w:val="20"/>
          <w:lang w:val="hy-AM"/>
        </w:rPr>
        <w:t>Руководитель исполнительного органа</w:t>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NormalWeb"/>
        <w:shd w:val="clear" w:color="auto" w:fill="FFFFFF"/>
        <w:spacing w:before="0" w:beforeAutospacing="0" w:after="0" w:afterAutospacing="0"/>
        <w:rPr>
          <w:rFonts w:ascii="GHEA Grapalat" w:hAnsi="GHEA Grapalat" w:cs="Sylfaen"/>
          <w:vertAlign w:val="superscript"/>
        </w:rPr>
      </w:pPr>
      <w:r w:rsidRPr="00367717">
        <w:rPr>
          <w:rFonts w:ascii="GHEA Grapalat" w:hAnsi="GHEA Grapalat" w:cs="Sylfaen"/>
          <w:vertAlign w:val="superscript"/>
        </w:rPr>
        <w:t>число, месяц, год</w:t>
      </w:r>
    </w:p>
    <w:p w:rsidR="007D0798" w:rsidRPr="00FC3A49"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D0798" w:rsidRDefault="007D0798">
      <w:pPr>
        <w:rPr>
          <w:rFonts w:ascii="GHEA Grapalat" w:hAnsi="GHEA Grapalat"/>
          <w:b/>
        </w:rPr>
      </w:pPr>
      <w:r>
        <w:rPr>
          <w:rFonts w:ascii="GHEA Grapalat" w:hAnsi="GHEA Grapalat"/>
          <w:b/>
        </w:rPr>
        <w:lastRenderedPageBreak/>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EF0203" w:rsidRPr="0007218F">
        <w:rPr>
          <w:rFonts w:ascii="GHEA Grapalat" w:hAnsi="GHEA Grapalat"/>
          <w:i/>
          <w:lang w:val="en-US"/>
        </w:rPr>
        <w:t>ARAMAH</w:t>
      </w:r>
      <w:r w:rsidR="00EF0203" w:rsidRPr="0007218F">
        <w:rPr>
          <w:rFonts w:ascii="GHEA Grapalat" w:hAnsi="GHEA Grapalat"/>
          <w:i/>
        </w:rPr>
        <w:t>- BMAShDzB21/01</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w:t>
      </w:r>
      <w:r w:rsidRPr="009F3DC7">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25"/>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A510FA">
        <w:rPr>
          <w:rStyle w:val="FootnoteReference"/>
          <w:rFonts w:ascii="GHEA Grapalat" w:hAnsi="GHEA Grapalat"/>
          <w:spacing w:val="-4"/>
        </w:rPr>
        <w:footnoteReference w:customMarkFollows="1" w:id="26"/>
        <w:t>19</w:t>
      </w:r>
      <w:r w:rsidRPr="00861440">
        <w:rPr>
          <w:rFonts w:ascii="GHEA Grapalat" w:hAnsi="GHEA Grapalat"/>
          <w:spacing w:val="-4"/>
        </w:rPr>
        <w:t>.</w:t>
      </w:r>
    </w:p>
    <w:p w:rsidR="00BB28C8" w:rsidRPr="009F3DC7"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27"/>
        <w:t>20</w:t>
      </w:r>
      <w:r w:rsidRPr="0017150C">
        <w:rPr>
          <w:rFonts w:ascii="GHEA Grapalat" w:hAnsi="GHEA Grapalat"/>
        </w:rPr>
        <w:t>.</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 xml:space="preserve">Предусмотренные пунктами 5.2 и 5.3 договора штраф и пеня исчисляются и зачитываются вместе с суммами, подлежащими уплате Исполнителю в результате </w:t>
      </w:r>
      <w:r w:rsidRPr="009F3DC7">
        <w:rPr>
          <w:rFonts w:ascii="GHEA Grapalat" w:hAnsi="GHEA Grapalat"/>
        </w:rPr>
        <w:lastRenderedPageBreak/>
        <w:t>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20390F">
        <w:rPr>
          <w:rStyle w:val="FootnoteReference"/>
          <w:rFonts w:ascii="GHEA Grapalat" w:hAnsi="GHEA Grapalat"/>
        </w:rPr>
        <w:footnoteReference w:customMarkFollows="1" w:id="28"/>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29"/>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30"/>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w:t>
      </w:r>
      <w:r w:rsidRPr="00DF13E4">
        <w:rPr>
          <w:rFonts w:ascii="GHEA Grapalat" w:hAnsi="GHEA Grapalat"/>
        </w:rPr>
        <w:lastRenderedPageBreak/>
        <w:t>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w:t>
      </w:r>
      <w:r w:rsidRPr="009F3DC7">
        <w:rPr>
          <w:rFonts w:ascii="GHEA Grapalat" w:hAnsi="GHEA Grapalat"/>
        </w:rPr>
        <w:lastRenderedPageBreak/>
        <w:t>дня, установленного настоящим пунктом.</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 xml:space="preserve">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в размере предусмотр</w:t>
      </w:r>
      <w:r w:rsidR="001F7877" w:rsidRPr="0013598D">
        <w:rPr>
          <w:rFonts w:ascii="GHEA Grapalat" w:hAnsi="GHEA Grapalat"/>
        </w:rPr>
        <w:t>енных финансовых средств заменяю</w:t>
      </w:r>
      <w:r w:rsidRPr="0013598D">
        <w:rPr>
          <w:rFonts w:ascii="GHEA Grapalat" w:hAnsi="GHEA Grapalat"/>
        </w:rPr>
        <w:t>тся гарантией или наличными деньгами, с учетом требований 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пятнадцати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AA6506">
        <w:rPr>
          <w:rStyle w:val="FootnoteReference"/>
          <w:rFonts w:ascii="GHEA Grapalat" w:hAnsi="GHEA Grapalat"/>
        </w:rPr>
        <w:footnoteReference w:customMarkFollows="1" w:id="31"/>
        <w:t>24</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32"/>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5"/>
        <w:gridCol w:w="1560"/>
        <w:gridCol w:w="1134"/>
        <w:gridCol w:w="992"/>
        <w:gridCol w:w="992"/>
        <w:gridCol w:w="1224"/>
        <w:gridCol w:w="924"/>
        <w:gridCol w:w="890"/>
        <w:gridCol w:w="851"/>
      </w:tblGrid>
      <w:tr w:rsidR="00BB28C8" w:rsidRPr="00F8360E" w:rsidTr="003D2146">
        <w:trPr>
          <w:jc w:val="center"/>
        </w:trPr>
        <w:tc>
          <w:tcPr>
            <w:tcW w:w="10332"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3D2146">
        <w:trPr>
          <w:jc w:val="center"/>
        </w:trPr>
        <w:tc>
          <w:tcPr>
            <w:tcW w:w="176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1741"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3D2146">
        <w:trPr>
          <w:jc w:val="center"/>
        </w:trPr>
        <w:tc>
          <w:tcPr>
            <w:tcW w:w="176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13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851"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33"/>
              <w:t>**</w:t>
            </w:r>
          </w:p>
        </w:tc>
      </w:tr>
      <w:tr w:rsidR="00BB28C8" w:rsidRPr="00F8360E" w:rsidTr="003D2146">
        <w:trPr>
          <w:jc w:val="center"/>
        </w:trPr>
        <w:tc>
          <w:tcPr>
            <w:tcW w:w="1765" w:type="dxa"/>
          </w:tcPr>
          <w:p w:rsidR="00BB28C8" w:rsidRPr="00EF0203" w:rsidRDefault="00EF0203" w:rsidP="003D2146">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1</w:t>
            </w:r>
          </w:p>
        </w:tc>
        <w:tc>
          <w:tcPr>
            <w:tcW w:w="1560" w:type="dxa"/>
          </w:tcPr>
          <w:p w:rsidR="00BB28C8" w:rsidRPr="00EF0203" w:rsidRDefault="00EF0203" w:rsidP="003D2146">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45233142</w:t>
            </w:r>
          </w:p>
        </w:tc>
        <w:tc>
          <w:tcPr>
            <w:tcW w:w="1134" w:type="dxa"/>
          </w:tcPr>
          <w:p w:rsidR="00BB28C8" w:rsidRPr="00F8360E" w:rsidRDefault="00EF0203" w:rsidP="00EF0203">
            <w:pPr>
              <w:widowControl w:val="0"/>
              <w:spacing w:after="120"/>
              <w:ind w:firstLine="567"/>
              <w:rPr>
                <w:rFonts w:ascii="GHEA Grapalat" w:hAnsi="GHEA Grapalat"/>
                <w:sz w:val="16"/>
                <w:szCs w:val="16"/>
              </w:rPr>
            </w:pPr>
            <w:r w:rsidRPr="00EF0203">
              <w:rPr>
                <w:rFonts w:ascii="GHEA Grapalat" w:hAnsi="GHEA Grapalat"/>
                <w:i/>
                <w:sz w:val="16"/>
                <w:szCs w:val="16"/>
              </w:rPr>
              <w:t xml:space="preserve"> Арарат Араратской области 1. улица Каяранайн, переулок Каяранайн, часть улицы Гая, улица Исакова 2., часть улицы Исаакяна, Ш Григорян, 3. Саят-Нова, Огакадз, 4. Араратян, 5. П </w:t>
            </w:r>
            <w:r w:rsidRPr="00EF0203">
              <w:rPr>
                <w:rFonts w:ascii="MS Mincho" w:eastAsia="MS Mincho" w:hAnsi="MS Mincho" w:cs="MS Mincho" w:hint="eastAsia"/>
                <w:i/>
                <w:sz w:val="16"/>
                <w:szCs w:val="16"/>
              </w:rPr>
              <w:t>․</w:t>
            </w:r>
            <w:r w:rsidRPr="00EF0203">
              <w:rPr>
                <w:rFonts w:ascii="GHEA Grapalat" w:hAnsi="GHEA Grapalat" w:cs="GHEA Grapalat"/>
                <w:i/>
                <w:sz w:val="16"/>
                <w:szCs w:val="16"/>
              </w:rPr>
              <w:t xml:space="preserve"> Участок 6, улица Победы Раздел 7. Раффи участок, улица Тосяна 8., участ</w:t>
            </w:r>
            <w:r w:rsidRPr="00EF0203">
              <w:rPr>
                <w:rFonts w:ascii="GHEA Grapalat" w:hAnsi="GHEA Grapalat"/>
                <w:i/>
                <w:sz w:val="16"/>
                <w:szCs w:val="16"/>
              </w:rPr>
              <w:t>ок 9. Колхозникнер, работы по асфальтир</w:t>
            </w:r>
            <w:r w:rsidRPr="00EF0203">
              <w:rPr>
                <w:rFonts w:ascii="GHEA Grapalat" w:hAnsi="GHEA Grapalat"/>
                <w:i/>
                <w:sz w:val="16"/>
                <w:szCs w:val="16"/>
              </w:rPr>
              <w:lastRenderedPageBreak/>
              <w:t>ованию улицы / 1-этап</w:t>
            </w: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1224" w:type="dxa"/>
          </w:tcPr>
          <w:p w:rsidR="00BB28C8" w:rsidRPr="00F8360E" w:rsidRDefault="00BB28C8" w:rsidP="003D2146">
            <w:pPr>
              <w:widowControl w:val="0"/>
              <w:spacing w:after="120"/>
              <w:ind w:firstLine="567"/>
              <w:jc w:val="center"/>
              <w:rPr>
                <w:rFonts w:ascii="GHEA Grapalat" w:hAnsi="GHEA Grapalat"/>
                <w:sz w:val="16"/>
                <w:szCs w:val="16"/>
              </w:rPr>
            </w:pPr>
          </w:p>
        </w:tc>
        <w:tc>
          <w:tcPr>
            <w:tcW w:w="924" w:type="dxa"/>
          </w:tcPr>
          <w:p w:rsidR="00BB28C8" w:rsidRPr="00F8360E" w:rsidRDefault="00BB28C8" w:rsidP="003D2146">
            <w:pPr>
              <w:widowControl w:val="0"/>
              <w:spacing w:after="120"/>
              <w:ind w:firstLine="567"/>
              <w:jc w:val="center"/>
              <w:rPr>
                <w:rFonts w:ascii="GHEA Grapalat" w:hAnsi="GHEA Grapalat"/>
                <w:sz w:val="16"/>
                <w:szCs w:val="16"/>
              </w:rPr>
            </w:pPr>
          </w:p>
        </w:tc>
        <w:tc>
          <w:tcPr>
            <w:tcW w:w="890" w:type="dxa"/>
          </w:tcPr>
          <w:p w:rsidR="00BB28C8" w:rsidRPr="00EF0203" w:rsidRDefault="00EF0203" w:rsidP="003D2146">
            <w:pPr>
              <w:widowControl w:val="0"/>
              <w:spacing w:after="120"/>
              <w:ind w:firstLine="567"/>
              <w:jc w:val="center"/>
              <w:rPr>
                <w:rFonts w:ascii="GHEA Grapalat" w:hAnsi="GHEA Grapalat"/>
                <w:sz w:val="16"/>
                <w:szCs w:val="16"/>
                <w:lang w:val="en-US"/>
              </w:rPr>
            </w:pPr>
            <w:r>
              <w:rPr>
                <w:rFonts w:ascii="GHEA Grapalat" w:hAnsi="GHEA Grapalat"/>
                <w:sz w:val="16"/>
                <w:szCs w:val="16"/>
                <w:lang w:val="en-US"/>
              </w:rPr>
              <w:t>С Арарат</w:t>
            </w:r>
          </w:p>
        </w:tc>
        <w:tc>
          <w:tcPr>
            <w:tcW w:w="851" w:type="dxa"/>
          </w:tcPr>
          <w:p w:rsidR="00BB28C8" w:rsidRPr="00F8360E" w:rsidRDefault="00EF0203" w:rsidP="003D2146">
            <w:pPr>
              <w:widowControl w:val="0"/>
              <w:spacing w:after="120"/>
              <w:ind w:firstLine="567"/>
              <w:jc w:val="center"/>
              <w:rPr>
                <w:rFonts w:ascii="GHEA Grapalat" w:hAnsi="GHEA Grapalat"/>
                <w:sz w:val="16"/>
                <w:szCs w:val="16"/>
              </w:rPr>
            </w:pPr>
            <w:r w:rsidRPr="00124BE9">
              <w:rPr>
                <w:rFonts w:ascii="GHEA Grapalat" w:hAnsi="GHEA Grapalat"/>
                <w:i/>
                <w:sz w:val="20"/>
                <w:szCs w:val="20"/>
              </w:rPr>
              <w:t>со дня вступления в силу заключаемого между сторонами соглашения в случае предусмотрения финансовых средств</w:t>
            </w:r>
          </w:p>
        </w:tc>
      </w:tr>
      <w:tr w:rsidR="00BB28C8" w:rsidRPr="00F8360E" w:rsidTr="003D2146">
        <w:trPr>
          <w:jc w:val="center"/>
        </w:trPr>
        <w:tc>
          <w:tcPr>
            <w:tcW w:w="1765" w:type="dxa"/>
          </w:tcPr>
          <w:p w:rsidR="00BB28C8" w:rsidRPr="00F8360E" w:rsidRDefault="00BB28C8" w:rsidP="003D2146">
            <w:pPr>
              <w:widowControl w:val="0"/>
              <w:spacing w:after="120"/>
              <w:ind w:firstLine="567"/>
              <w:jc w:val="center"/>
              <w:rPr>
                <w:rFonts w:ascii="GHEA Grapalat" w:hAnsi="GHEA Grapalat"/>
                <w:sz w:val="16"/>
                <w:szCs w:val="16"/>
              </w:rPr>
            </w:pPr>
          </w:p>
        </w:tc>
        <w:tc>
          <w:tcPr>
            <w:tcW w:w="1560" w:type="dxa"/>
          </w:tcPr>
          <w:p w:rsidR="00BB28C8" w:rsidRPr="00F8360E" w:rsidRDefault="00BB28C8" w:rsidP="003D2146">
            <w:pPr>
              <w:widowControl w:val="0"/>
              <w:spacing w:after="120"/>
              <w:ind w:firstLine="567"/>
              <w:jc w:val="center"/>
              <w:rPr>
                <w:rFonts w:ascii="GHEA Grapalat" w:hAnsi="GHEA Grapalat"/>
                <w:sz w:val="16"/>
                <w:szCs w:val="16"/>
              </w:rPr>
            </w:pPr>
          </w:p>
        </w:tc>
        <w:tc>
          <w:tcPr>
            <w:tcW w:w="1134"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2148" w:type="dxa"/>
            <w:gridSpan w:val="2"/>
          </w:tcPr>
          <w:p w:rsidR="00BB28C8" w:rsidRPr="00F8360E" w:rsidRDefault="00BB28C8" w:rsidP="003D2146">
            <w:pPr>
              <w:widowControl w:val="0"/>
              <w:spacing w:after="120"/>
              <w:ind w:firstLine="567"/>
              <w:jc w:val="center"/>
              <w:rPr>
                <w:rFonts w:ascii="GHEA Grapalat" w:hAnsi="GHEA Grapalat"/>
                <w:sz w:val="16"/>
                <w:szCs w:val="16"/>
              </w:rPr>
            </w:pPr>
          </w:p>
        </w:tc>
        <w:tc>
          <w:tcPr>
            <w:tcW w:w="890" w:type="dxa"/>
          </w:tcPr>
          <w:p w:rsidR="00BB28C8" w:rsidRPr="00F8360E" w:rsidRDefault="00BB28C8" w:rsidP="003D2146">
            <w:pPr>
              <w:widowControl w:val="0"/>
              <w:spacing w:after="120"/>
              <w:ind w:firstLine="567"/>
              <w:jc w:val="center"/>
              <w:rPr>
                <w:rFonts w:ascii="GHEA Grapalat" w:hAnsi="GHEA Grapalat"/>
                <w:sz w:val="16"/>
                <w:szCs w:val="16"/>
              </w:rPr>
            </w:pPr>
          </w:p>
        </w:tc>
        <w:tc>
          <w:tcPr>
            <w:tcW w:w="851" w:type="dxa"/>
          </w:tcPr>
          <w:p w:rsidR="00BB28C8" w:rsidRPr="00F8360E" w:rsidRDefault="00BB28C8" w:rsidP="003D2146">
            <w:pPr>
              <w:widowControl w:val="0"/>
              <w:spacing w:after="120"/>
              <w:ind w:firstLine="567"/>
              <w:jc w:val="center"/>
              <w:rPr>
                <w:rFonts w:ascii="GHEA Grapalat" w:hAnsi="GHEA Grapalat"/>
                <w:sz w:val="16"/>
                <w:szCs w:val="16"/>
              </w:rPr>
            </w:pP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w:t>
            </w:r>
            <w:r w:rsidR="005A0490" w:rsidRPr="005A0490">
              <w:rPr>
                <w:rFonts w:ascii="GHEA Grapalat" w:hAnsi="GHEA Grapalat"/>
                <w:sz w:val="16"/>
                <w:szCs w:val="16"/>
              </w:rPr>
              <w:t>2</w:t>
            </w:r>
            <w:r w:rsidRPr="00D25446">
              <w:rPr>
                <w:rFonts w:ascii="GHEA Grapalat" w:hAnsi="GHEA Grapalat"/>
                <w:sz w:val="16"/>
                <w:szCs w:val="16"/>
              </w:rPr>
              <w:t xml:space="preserve"> г., по месяцам, в том числе</w:t>
            </w:r>
            <w:r>
              <w:rPr>
                <w:rStyle w:val="FootnoteReference"/>
                <w:rFonts w:ascii="GHEA Grapalat" w:hAnsi="GHEA Grapalat"/>
                <w:sz w:val="16"/>
                <w:szCs w:val="16"/>
              </w:rPr>
              <w:footnoteReference w:customMarkFollows="1" w:id="35"/>
              <w:t>**</w:t>
            </w:r>
          </w:p>
        </w:tc>
      </w:tr>
      <w:tr w:rsidR="00BB28C8" w:rsidRPr="00D25446" w:rsidTr="00B45B39">
        <w:trPr>
          <w:cantSplit/>
          <w:trHeight w:val="1096"/>
          <w:jc w:val="center"/>
        </w:trPr>
        <w:tc>
          <w:tcPr>
            <w:tcW w:w="922" w:type="dxa"/>
            <w:vAlign w:val="center"/>
          </w:tcPr>
          <w:p w:rsidR="00BB28C8" w:rsidRPr="00EF0203" w:rsidRDefault="00EF0203" w:rsidP="003D2146">
            <w:pPr>
              <w:widowControl w:val="0"/>
              <w:spacing w:after="120"/>
              <w:ind w:left="-43"/>
              <w:jc w:val="center"/>
              <w:rPr>
                <w:rFonts w:ascii="GHEA Grapalat" w:hAnsi="GHEA Grapalat"/>
                <w:sz w:val="16"/>
                <w:szCs w:val="16"/>
                <w:lang w:val="en-US"/>
              </w:rPr>
            </w:pPr>
            <w:r>
              <w:rPr>
                <w:rFonts w:ascii="GHEA Grapalat" w:hAnsi="GHEA Grapalat"/>
                <w:sz w:val="16"/>
                <w:szCs w:val="16"/>
                <w:lang w:val="en-US"/>
              </w:rPr>
              <w:lastRenderedPageBreak/>
              <w:t>1</w:t>
            </w:r>
          </w:p>
        </w:tc>
        <w:tc>
          <w:tcPr>
            <w:tcW w:w="1492" w:type="dxa"/>
            <w:vAlign w:val="center"/>
          </w:tcPr>
          <w:p w:rsidR="00BB28C8" w:rsidRPr="00EF0203" w:rsidRDefault="00EF0203" w:rsidP="003D2146">
            <w:pPr>
              <w:widowControl w:val="0"/>
              <w:spacing w:after="120"/>
              <w:ind w:left="-43"/>
              <w:jc w:val="center"/>
              <w:rPr>
                <w:rFonts w:ascii="GHEA Grapalat" w:hAnsi="GHEA Grapalat"/>
                <w:sz w:val="16"/>
                <w:szCs w:val="16"/>
                <w:lang w:val="en-US"/>
              </w:rPr>
            </w:pPr>
            <w:r>
              <w:rPr>
                <w:rFonts w:ascii="GHEA Grapalat" w:hAnsi="GHEA Grapalat"/>
                <w:sz w:val="16"/>
                <w:szCs w:val="16"/>
                <w:lang w:val="en-US"/>
              </w:rPr>
              <w:t>45233142</w:t>
            </w:r>
          </w:p>
        </w:tc>
        <w:tc>
          <w:tcPr>
            <w:tcW w:w="1062" w:type="dxa"/>
            <w:vAlign w:val="center"/>
          </w:tcPr>
          <w:p w:rsidR="00BB28C8" w:rsidRPr="00EF0203" w:rsidRDefault="00EF0203" w:rsidP="003D2146">
            <w:pPr>
              <w:widowControl w:val="0"/>
              <w:spacing w:after="120"/>
              <w:ind w:left="-43"/>
              <w:jc w:val="center"/>
              <w:rPr>
                <w:rFonts w:ascii="GHEA Grapalat" w:hAnsi="GHEA Grapalat"/>
                <w:sz w:val="16"/>
                <w:szCs w:val="16"/>
                <w:lang w:val="en-US"/>
              </w:rPr>
            </w:pPr>
            <w:r w:rsidRPr="00EF0203">
              <w:rPr>
                <w:rFonts w:ascii="GHEA Grapalat" w:hAnsi="GHEA Grapalat"/>
                <w:i/>
                <w:sz w:val="20"/>
                <w:szCs w:val="20"/>
              </w:rPr>
              <w:t xml:space="preserve"> </w:t>
            </w:r>
            <w:r w:rsidRPr="00EF0203">
              <w:rPr>
                <w:rFonts w:ascii="GHEA Grapalat" w:hAnsi="GHEA Grapalat"/>
                <w:i/>
                <w:sz w:val="16"/>
                <w:szCs w:val="16"/>
              </w:rPr>
              <w:t xml:space="preserve">Арарат Араратской области 1. улица Каяранайн, переулок Каяранайн, часть улицы Гая, улица Исакова 2., часть улицы Исаакяна, Ш Григорян, 3. Саят-Нова, Огакадз, 4. Араратян, 5. П </w:t>
            </w:r>
            <w:r w:rsidRPr="00EF0203">
              <w:rPr>
                <w:rFonts w:ascii="MS Mincho" w:eastAsia="MS Mincho" w:hAnsi="MS Mincho" w:cs="MS Mincho" w:hint="eastAsia"/>
                <w:i/>
                <w:sz w:val="16"/>
                <w:szCs w:val="16"/>
              </w:rPr>
              <w:t>․</w:t>
            </w:r>
            <w:r w:rsidRPr="00EF0203">
              <w:rPr>
                <w:rFonts w:ascii="GHEA Grapalat" w:hAnsi="GHEA Grapalat" w:cs="GHEA Grapalat"/>
                <w:i/>
                <w:sz w:val="16"/>
                <w:szCs w:val="16"/>
              </w:rPr>
              <w:t xml:space="preserve"> Участок 6, улица Победы Раздел 7. Раффи участок, улица Тосяна 8., участ</w:t>
            </w:r>
            <w:r w:rsidRPr="00EF0203">
              <w:rPr>
                <w:rFonts w:ascii="GHEA Grapalat" w:hAnsi="GHEA Grapalat"/>
                <w:i/>
                <w:sz w:val="16"/>
                <w:szCs w:val="16"/>
              </w:rPr>
              <w:t>ок 9. Колхозникнер, работы по асфальтированию асфальтированию улицы / 1-этап</w:t>
            </w:r>
          </w:p>
        </w:tc>
        <w:tc>
          <w:tcPr>
            <w:tcW w:w="633" w:type="dxa"/>
            <w:vAlign w:val="center"/>
          </w:tcPr>
          <w:p w:rsidR="00BB28C8" w:rsidRPr="005A0490"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BB28C8" w:rsidRPr="00D25446" w:rsidRDefault="005A0490" w:rsidP="003D2146">
            <w:pPr>
              <w:widowControl w:val="0"/>
              <w:spacing w:after="120"/>
              <w:ind w:left="-43"/>
              <w:jc w:val="center"/>
              <w:rPr>
                <w:rFonts w:ascii="GHEA Grapalat" w:hAnsi="GHEA Grapalat" w:cs="Arial"/>
                <w:sz w:val="16"/>
                <w:szCs w:val="16"/>
              </w:rPr>
            </w:pPr>
            <w:r>
              <w:rPr>
                <w:rFonts w:ascii="GHEA Grapalat" w:hAnsi="GHEA Grapalat"/>
                <w:sz w:val="16"/>
                <w:szCs w:val="16"/>
                <w:lang w:val="en-US"/>
              </w:rPr>
              <w:t>30</w:t>
            </w:r>
            <w:r w:rsidR="00BB28C8" w:rsidRPr="00D25446">
              <w:rPr>
                <w:rFonts w:ascii="GHEA Grapalat" w:hAnsi="GHEA Grapalat"/>
                <w:sz w:val="16"/>
                <w:szCs w:val="16"/>
              </w:rPr>
              <w:t>. %</w:t>
            </w:r>
          </w:p>
        </w:tc>
        <w:tc>
          <w:tcPr>
            <w:tcW w:w="553" w:type="dxa"/>
            <w:vAlign w:val="center"/>
          </w:tcPr>
          <w:p w:rsidR="00BB28C8" w:rsidRPr="00D25446" w:rsidRDefault="005A0490" w:rsidP="003D2146">
            <w:pPr>
              <w:widowControl w:val="0"/>
              <w:spacing w:after="120"/>
              <w:ind w:left="-43"/>
              <w:jc w:val="center"/>
              <w:rPr>
                <w:rFonts w:ascii="GHEA Grapalat" w:hAnsi="GHEA Grapalat" w:cs="Arial"/>
                <w:sz w:val="16"/>
                <w:szCs w:val="16"/>
              </w:rPr>
            </w:pPr>
            <w:r>
              <w:rPr>
                <w:rFonts w:ascii="GHEA Grapalat" w:hAnsi="GHEA Grapalat"/>
                <w:sz w:val="16"/>
                <w:szCs w:val="16"/>
                <w:lang w:val="en-US"/>
              </w:rPr>
              <w:t>50</w:t>
            </w:r>
            <w:r w:rsidR="00BB28C8" w:rsidRPr="00D25446">
              <w:rPr>
                <w:rFonts w:ascii="GHEA Grapalat" w:hAnsi="GHEA Grapalat"/>
                <w:sz w:val="16"/>
                <w:szCs w:val="16"/>
              </w:rPr>
              <w:t xml:space="preserve"> %</w:t>
            </w:r>
          </w:p>
        </w:tc>
        <w:tc>
          <w:tcPr>
            <w:tcW w:w="480" w:type="dxa"/>
            <w:vAlign w:val="center"/>
          </w:tcPr>
          <w:p w:rsidR="00BB28C8" w:rsidRPr="00D25446" w:rsidRDefault="005A0490" w:rsidP="003D2146">
            <w:pPr>
              <w:widowControl w:val="0"/>
              <w:spacing w:after="120"/>
              <w:ind w:left="-43"/>
              <w:jc w:val="center"/>
              <w:rPr>
                <w:rFonts w:ascii="GHEA Grapalat" w:hAnsi="GHEA Grapalat" w:cs="Arial"/>
                <w:sz w:val="16"/>
                <w:szCs w:val="16"/>
              </w:rPr>
            </w:pPr>
            <w:r>
              <w:rPr>
                <w:rFonts w:ascii="GHEA Grapalat" w:hAnsi="GHEA Grapalat"/>
                <w:sz w:val="16"/>
                <w:szCs w:val="16"/>
                <w:lang w:val="en-US"/>
              </w:rPr>
              <w:t>100</w:t>
            </w:r>
            <w:r w:rsidR="00BB28C8" w:rsidRPr="00D25446">
              <w:rPr>
                <w:rFonts w:ascii="GHEA Grapalat" w:hAnsi="GHEA Grapalat"/>
                <w:sz w:val="16"/>
                <w:szCs w:val="16"/>
              </w:rPr>
              <w:t>%</w:t>
            </w:r>
          </w:p>
        </w:tc>
        <w:tc>
          <w:tcPr>
            <w:tcW w:w="448" w:type="dxa"/>
            <w:vAlign w:val="center"/>
          </w:tcPr>
          <w:p w:rsidR="00BB28C8" w:rsidRPr="00D25446" w:rsidRDefault="005A0490" w:rsidP="003D2146">
            <w:pPr>
              <w:widowControl w:val="0"/>
              <w:spacing w:after="120"/>
              <w:ind w:left="-43"/>
              <w:jc w:val="center"/>
              <w:rPr>
                <w:rFonts w:ascii="GHEA Grapalat" w:hAnsi="GHEA Grapalat"/>
                <w:b/>
                <w:sz w:val="16"/>
                <w:szCs w:val="16"/>
              </w:rPr>
            </w:pPr>
            <w:r>
              <w:rPr>
                <w:rFonts w:ascii="GHEA Grapalat" w:hAnsi="GHEA Grapalat"/>
                <w:sz w:val="16"/>
                <w:szCs w:val="16"/>
                <w:lang w:val="en-US"/>
              </w:rPr>
              <w:t>100</w:t>
            </w:r>
            <w:r w:rsidR="00BB28C8" w:rsidRPr="00D25446">
              <w:rPr>
                <w:rFonts w:ascii="GHEA Grapalat" w:hAnsi="GHEA Grapalat"/>
                <w:sz w:val="16"/>
                <w:szCs w:val="16"/>
              </w:rPr>
              <w:t>%</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814B8">
          <w:footerReference w:type="default" r:id="rId13"/>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BodyTextIndent3"/>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36"/>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Pr="009F3DC7">
        <w:rPr>
          <w:rFonts w:ascii="GHEA Grapalat" w:hAnsi="GHEA Grapalat"/>
          <w:b/>
          <w:sz w:val="24"/>
          <w:szCs w:val="24"/>
        </w:rPr>
        <w:t>---BMAShDzB---/---</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w:t>
      </w:r>
      <w:r w:rsidRPr="009F3DC7">
        <w:rPr>
          <w:rFonts w:ascii="GHEA Grapalat" w:hAnsi="GHEA Grapalat"/>
        </w:rPr>
        <w:lastRenderedPageBreak/>
        <w:t xml:space="preserve">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w:t>
      </w:r>
      <w:r w:rsidRPr="009F3DC7">
        <w:rPr>
          <w:rFonts w:ascii="GHEA Grapalat" w:hAnsi="GHEA Grapalat"/>
        </w:rPr>
        <w:lastRenderedPageBreak/>
        <w:t>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37"/>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38"/>
        <w:t>27</w:t>
      </w:r>
      <w:r w:rsidRPr="0010519D">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lastRenderedPageBreak/>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39"/>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DD157D">
        <w:rPr>
          <w:rStyle w:val="FootnoteReference"/>
          <w:rFonts w:ascii="GHEA Grapalat" w:hAnsi="GHEA Grapalat"/>
        </w:rPr>
        <w:footnoteReference w:customMarkFollows="1" w:id="40"/>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41"/>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FootnoteReference"/>
          <w:rFonts w:ascii="GHEA Grapalat" w:hAnsi="GHEA Grapalat"/>
        </w:rPr>
        <w:footnoteReference w:customMarkFollows="1" w:id="42"/>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43"/>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44"/>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понесенные убытки сторон (Подрядчика или Заказчика) — это выгода или </w:t>
      </w:r>
      <w:r w:rsidRPr="009F3DC7">
        <w:rPr>
          <w:rFonts w:ascii="GHEA Grapalat" w:hAnsi="GHEA Grapalat"/>
        </w:rPr>
        <w:lastRenderedPageBreak/>
        <w:t>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 xml:space="preserve">яквалификации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FootnoteReference"/>
          <w:rFonts w:ascii="GHEA Grapalat" w:hAnsi="GHEA Grapalat"/>
        </w:rPr>
        <w:footnoteReference w:customMarkFollows="1" w:id="45"/>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46"/>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67258A" w:rsidP="003D2146">
            <w:pPr>
              <w:widowControl w:val="0"/>
              <w:spacing w:after="120"/>
              <w:rPr>
                <w:rFonts w:ascii="GHEA Grapalat" w:hAnsi="GHEA Grapalat"/>
                <w:sz w:val="20"/>
                <w:szCs w:val="20"/>
              </w:rPr>
            </w:pPr>
            <w:r w:rsidRPr="0007218F">
              <w:rPr>
                <w:rFonts w:ascii="GHEA Grapalat" w:hAnsi="GHEA Grapalat"/>
              </w:rPr>
              <w:t xml:space="preserve">Община Арарат Араратской области 1. улица Каяранайн, переулок Каяранайн, часть улицы Гая, улица Исакова 2., часть улицы Исаакяна, Ш Григорян, 3. Саят-Нова, Огакадз, 4. Араратян, 5. П </w:t>
            </w:r>
            <w:r w:rsidRPr="0007218F">
              <w:rPr>
                <w:rFonts w:ascii="MS Mincho" w:eastAsia="MS Mincho" w:hAnsi="MS Mincho" w:cs="MS Mincho" w:hint="eastAsia"/>
              </w:rPr>
              <w:t>․</w:t>
            </w:r>
            <w:r w:rsidRPr="0007218F">
              <w:rPr>
                <w:rFonts w:ascii="GHEA Grapalat" w:hAnsi="GHEA Grapalat" w:cs="GHEA Grapalat"/>
              </w:rPr>
              <w:t xml:space="preserve"> Участок 6, улица Победы Раздел 7. Раффи участок, улица Тосяна 8., участ</w:t>
            </w:r>
            <w:r w:rsidRPr="0007218F">
              <w:rPr>
                <w:rFonts w:ascii="GHEA Grapalat" w:hAnsi="GHEA Grapalat"/>
              </w:rPr>
              <w:t>ок 9. Колхозникнер, работы по асфальтированию улицы / 1-этап.</w:t>
            </w:r>
          </w:p>
        </w:tc>
        <w:tc>
          <w:tcPr>
            <w:tcW w:w="1216" w:type="dxa"/>
            <w:vAlign w:val="center"/>
          </w:tcPr>
          <w:p w:rsidR="00BB28C8" w:rsidRPr="00517562" w:rsidRDefault="0067258A" w:rsidP="003D2146">
            <w:pPr>
              <w:widowControl w:val="0"/>
              <w:spacing w:after="120"/>
              <w:jc w:val="center"/>
              <w:rPr>
                <w:rFonts w:ascii="GHEA Grapalat" w:hAnsi="GHEA Grapalat"/>
                <w:sz w:val="20"/>
                <w:szCs w:val="20"/>
              </w:rPr>
            </w:pPr>
            <w:r w:rsidRPr="00124BE9">
              <w:rPr>
                <w:rFonts w:ascii="GHEA Grapalat" w:hAnsi="GHEA Grapalat"/>
                <w:i/>
              </w:rPr>
              <w:t>вступления в силу заключаемого между сторонами соглашения в случае предусмотрения финансовых средств.</w:t>
            </w:r>
          </w:p>
        </w:tc>
        <w:tc>
          <w:tcPr>
            <w:tcW w:w="1440" w:type="dxa"/>
            <w:vAlign w:val="center"/>
          </w:tcPr>
          <w:p w:rsidR="00BB28C8" w:rsidRPr="0067258A" w:rsidRDefault="0067258A" w:rsidP="003D2146">
            <w:pPr>
              <w:widowControl w:val="0"/>
              <w:spacing w:after="120"/>
              <w:rPr>
                <w:rFonts w:ascii="GHEA Grapalat" w:hAnsi="GHEA Grapalat"/>
                <w:sz w:val="20"/>
                <w:szCs w:val="20"/>
                <w:lang w:val="en-US"/>
              </w:rPr>
            </w:pPr>
            <w:r>
              <w:rPr>
                <w:rFonts w:ascii="GHEA Grapalat" w:hAnsi="GHEA Grapalat"/>
                <w:sz w:val="20"/>
                <w:szCs w:val="20"/>
                <w:lang w:val="en-US"/>
              </w:rPr>
              <w:t>10.12.2021г</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lastRenderedPageBreak/>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47"/>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48"/>
              <w:t>**</w:t>
            </w:r>
          </w:p>
        </w:tc>
      </w:tr>
      <w:tr w:rsidR="00BB28C8" w:rsidRPr="00685FDC" w:rsidTr="003D2146">
        <w:trPr>
          <w:cantSplit/>
          <w:trHeight w:val="1134"/>
          <w:jc w:val="center"/>
        </w:trPr>
        <w:tc>
          <w:tcPr>
            <w:tcW w:w="1259" w:type="dxa"/>
          </w:tcPr>
          <w:p w:rsidR="00BB28C8" w:rsidRPr="0067258A" w:rsidRDefault="0067258A" w:rsidP="003D2146">
            <w:pPr>
              <w:widowControl w:val="0"/>
              <w:spacing w:after="120"/>
              <w:jc w:val="center"/>
              <w:rPr>
                <w:rFonts w:ascii="GHEA Grapalat" w:hAnsi="GHEA Grapalat"/>
                <w:sz w:val="14"/>
                <w:szCs w:val="16"/>
                <w:lang w:val="en-US"/>
              </w:rPr>
            </w:pPr>
            <w:r>
              <w:rPr>
                <w:rFonts w:ascii="GHEA Grapalat" w:hAnsi="GHEA Grapalat"/>
                <w:sz w:val="14"/>
                <w:szCs w:val="16"/>
                <w:lang w:val="en-US"/>
              </w:rPr>
              <w:lastRenderedPageBreak/>
              <w:t>1</w:t>
            </w:r>
          </w:p>
        </w:tc>
        <w:tc>
          <w:tcPr>
            <w:tcW w:w="1238" w:type="dxa"/>
          </w:tcPr>
          <w:p w:rsidR="00BB28C8" w:rsidRPr="0067258A" w:rsidRDefault="0067258A" w:rsidP="003D2146">
            <w:pPr>
              <w:widowControl w:val="0"/>
              <w:spacing w:after="120"/>
              <w:jc w:val="center"/>
              <w:rPr>
                <w:rFonts w:ascii="GHEA Grapalat" w:hAnsi="GHEA Grapalat"/>
                <w:sz w:val="14"/>
                <w:szCs w:val="16"/>
                <w:lang w:val="en-US"/>
              </w:rPr>
            </w:pPr>
            <w:r>
              <w:rPr>
                <w:rFonts w:ascii="GHEA Grapalat" w:hAnsi="GHEA Grapalat"/>
                <w:sz w:val="14"/>
                <w:szCs w:val="16"/>
                <w:lang w:val="en-US"/>
              </w:rPr>
              <w:t>45233142</w:t>
            </w:r>
          </w:p>
        </w:tc>
        <w:tc>
          <w:tcPr>
            <w:tcW w:w="1019" w:type="dxa"/>
          </w:tcPr>
          <w:p w:rsidR="00BB28C8" w:rsidRPr="00685FDC" w:rsidRDefault="0067258A" w:rsidP="003D2146">
            <w:pPr>
              <w:widowControl w:val="0"/>
              <w:spacing w:after="120"/>
              <w:jc w:val="center"/>
              <w:rPr>
                <w:rFonts w:ascii="GHEA Grapalat" w:hAnsi="GHEA Grapalat"/>
                <w:sz w:val="14"/>
                <w:szCs w:val="16"/>
              </w:rPr>
            </w:pPr>
            <w:r w:rsidRPr="0067258A">
              <w:rPr>
                <w:rFonts w:ascii="GHEA Grapalat" w:hAnsi="GHEA Grapalat"/>
                <w:sz w:val="16"/>
                <w:szCs w:val="16"/>
              </w:rPr>
              <w:t xml:space="preserve">Община Арарат Араратской области 1. улица Каяранайн, переулок Каяранайн, часть улицы Гая, улица Исакова 2., часть улицы Исаакяна, Ш Григорян, 3. Саят-Нова, Огакадз, 4. Араратян, 5. П </w:t>
            </w:r>
            <w:r w:rsidRPr="0067258A">
              <w:rPr>
                <w:rFonts w:ascii="MS Mincho" w:eastAsia="MS Mincho" w:hAnsi="MS Mincho" w:cs="MS Mincho" w:hint="eastAsia"/>
                <w:sz w:val="16"/>
                <w:szCs w:val="16"/>
              </w:rPr>
              <w:t>․</w:t>
            </w:r>
            <w:r w:rsidRPr="0067258A">
              <w:rPr>
                <w:rFonts w:ascii="GHEA Grapalat" w:hAnsi="GHEA Grapalat" w:cs="GHEA Grapalat"/>
                <w:sz w:val="16"/>
                <w:szCs w:val="16"/>
              </w:rPr>
              <w:t xml:space="preserve"> Участок 6, улица Победы Раздел 7. Раффи участок, улица Тосяна</w:t>
            </w:r>
            <w:r w:rsidRPr="0007218F">
              <w:rPr>
                <w:rFonts w:ascii="GHEA Grapalat" w:hAnsi="GHEA Grapalat" w:cs="GHEA Grapalat"/>
              </w:rPr>
              <w:t xml:space="preserve"> 8., участ</w:t>
            </w:r>
            <w:r w:rsidRPr="0007218F">
              <w:rPr>
                <w:rFonts w:ascii="GHEA Grapalat" w:hAnsi="GHEA Grapalat"/>
              </w:rPr>
              <w:t>ок 9. Колхозникнер, работы по асфальтированию улицы / 1-этап.</w:t>
            </w: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E62" w:rsidRDefault="00A87E62">
      <w:r>
        <w:separator/>
      </w:r>
    </w:p>
  </w:endnote>
  <w:endnote w:type="continuationSeparator" w:id="1">
    <w:p w:rsidR="00A87E62" w:rsidRDefault="00A87E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Times New Roman"/>
    <w:panose1 w:val="00000000000000000000"/>
    <w:charset w:val="00"/>
    <w:family w:val="roman"/>
    <w:notTrueType/>
    <w:pitch w:val="default"/>
    <w:sig w:usb0="00000000" w:usb1="00000000" w:usb2="00000000" w:usb3="00000000" w:csb0="00000000"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A604DA" w:rsidRPr="003E450C" w:rsidRDefault="00812B17">
        <w:pPr>
          <w:pStyle w:val="Footer"/>
          <w:jc w:val="center"/>
          <w:rPr>
            <w:rFonts w:ascii="GHEA Grapalat" w:hAnsi="GHEA Grapalat"/>
            <w:sz w:val="24"/>
            <w:szCs w:val="24"/>
          </w:rPr>
        </w:pPr>
        <w:r w:rsidRPr="003E450C">
          <w:rPr>
            <w:rFonts w:ascii="GHEA Grapalat" w:hAnsi="GHEA Grapalat"/>
            <w:sz w:val="24"/>
            <w:szCs w:val="24"/>
          </w:rPr>
          <w:fldChar w:fldCharType="begin"/>
        </w:r>
        <w:r w:rsidR="00A604DA"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A0490">
          <w:rPr>
            <w:rFonts w:ascii="GHEA Grapalat" w:hAnsi="GHEA Grapalat"/>
            <w:noProof/>
            <w:sz w:val="24"/>
            <w:szCs w:val="24"/>
          </w:rPr>
          <w:t>3</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E62" w:rsidRDefault="00A87E62">
      <w:r>
        <w:separator/>
      </w:r>
    </w:p>
  </w:footnote>
  <w:footnote w:type="continuationSeparator" w:id="1">
    <w:p w:rsidR="00A87E62" w:rsidRDefault="00A87E62">
      <w:r>
        <w:continuationSeparator/>
      </w:r>
    </w:p>
  </w:footnote>
  <w:footnote w:id="2">
    <w:p w:rsidR="00A604DA" w:rsidRPr="00793343" w:rsidRDefault="00A604DA"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3">
    <w:p w:rsidR="00A604DA" w:rsidRPr="008842CE" w:rsidRDefault="00A604DA"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4">
    <w:p w:rsidR="00A604DA" w:rsidRPr="008842CE" w:rsidRDefault="00A604DA" w:rsidP="008842CE">
      <w:pPr>
        <w:pStyle w:val="FootnoteText"/>
        <w:widowControl w:val="0"/>
        <w:jc w:val="both"/>
        <w:rPr>
          <w:rFonts w:ascii="GHEA Grapalat" w:hAnsi="GHEA Grapalat" w:cs="Sylfaen"/>
          <w:lang w:val="af-ZA"/>
        </w:rPr>
      </w:pPr>
      <w:r w:rsidRPr="008842CE">
        <w:rPr>
          <w:rStyle w:val="FootnoteReference"/>
          <w:rFonts w:ascii="GHEA Grapalat" w:hAnsi="GHEA Grapalat"/>
          <w:spacing w:val="-6"/>
        </w:rPr>
        <w:footnoteRef/>
      </w:r>
      <w:r w:rsidRPr="008842CE">
        <w:rPr>
          <w:rFonts w:ascii="GHEA Grapalat" w:hAnsi="GHEA Grapalat"/>
          <w:i/>
          <w:spacing w:val="-6"/>
        </w:rPr>
        <w:t xml:space="preserve">Указанная в скобках фраза исключается, если за предоставление приглашения непредусматривается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5">
    <w:p w:rsidR="00A604DA" w:rsidRPr="00D5443D" w:rsidRDefault="00A604DA" w:rsidP="008842CE">
      <w:pPr>
        <w:pStyle w:val="FootnoteText"/>
        <w:widowControl w:val="0"/>
        <w:jc w:val="both"/>
        <w:rPr>
          <w:rFonts w:ascii="GHEA Grapalat" w:hAnsi="GHEA Grapalat" w:cs="Courier New"/>
        </w:rPr>
      </w:pPr>
      <w:r w:rsidRPr="008842CE">
        <w:rPr>
          <w:rStyle w:val="FootnoteReference"/>
          <w:rFonts w:ascii="GHEA Grapalat" w:hAnsi="GHEA Grapalat"/>
        </w:rPr>
        <w:footnoteRef/>
      </w:r>
      <w:r w:rsidRPr="008842CE">
        <w:rPr>
          <w:rFonts w:ascii="GHEA Grapalat" w:hAnsi="GHEA Grapalat"/>
          <w:i/>
        </w:rPr>
        <w:t>Указанное в скобках предложение исключается, если за предоставление приглашения не</w:t>
      </w:r>
      <w:r w:rsidRPr="008842CE">
        <w:rPr>
          <w:rFonts w:ascii="Courier New" w:hAnsi="Courier New" w:cs="Courier New"/>
          <w:i/>
          <w:lang w:val="en-US"/>
        </w:rPr>
        <w:t> </w:t>
      </w:r>
      <w:r w:rsidRPr="008842CE">
        <w:rPr>
          <w:rFonts w:ascii="GHEA Grapalat" w:hAnsi="GHEA Grapalat"/>
          <w:i/>
        </w:rPr>
        <w:t>предусматривается платеж.</w:t>
      </w:r>
    </w:p>
    <w:p w:rsidR="00A604DA" w:rsidRPr="00D5443D" w:rsidRDefault="00A604DA" w:rsidP="008842CE">
      <w:pPr>
        <w:pStyle w:val="FootnoteText"/>
        <w:widowControl w:val="0"/>
        <w:jc w:val="both"/>
        <w:rPr>
          <w:rFonts w:ascii="GHEA Grapalat" w:hAnsi="GHEA Grapalat"/>
          <w:sz w:val="2"/>
          <w:szCs w:val="2"/>
          <w:lang w:val="af-ZA"/>
        </w:rPr>
      </w:pPr>
    </w:p>
  </w:footnote>
  <w:footnote w:id="6">
    <w:p w:rsidR="00A604DA" w:rsidRPr="00803069" w:rsidRDefault="00A604DA" w:rsidP="00541313">
      <w:pPr>
        <w:widowControl w:val="0"/>
        <w:ind w:hanging="567"/>
        <w:jc w:val="both"/>
        <w:rPr>
          <w:rFonts w:ascii="GHEA Grapalat" w:hAnsi="GHEA Grapalat"/>
          <w:i/>
          <w:sz w:val="20"/>
          <w:szCs w:val="20"/>
        </w:rPr>
      </w:pP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A604DA" w:rsidRPr="00803069" w:rsidRDefault="00A604DA" w:rsidP="00541313">
      <w:pPr>
        <w:widowControl w:val="0"/>
        <w:ind w:firstLine="142"/>
        <w:jc w:val="both"/>
        <w:rPr>
          <w:rFonts w:ascii="GHEA Grapalat" w:hAnsi="GHEA Grapalat"/>
          <w:i/>
          <w:sz w:val="20"/>
          <w:szCs w:val="20"/>
        </w:rPr>
      </w:pPr>
      <w:r w:rsidRPr="00803069">
        <w:rPr>
          <w:rFonts w:ascii="GHEA Grapalat" w:hAnsi="GHEA Grapalat"/>
          <w:i/>
          <w:sz w:val="20"/>
          <w:szCs w:val="20"/>
        </w:rPr>
        <w:t>- процедура закупки организована на основании части 6 статьи 15 Закона РА "О закупках</w:t>
      </w:r>
      <w:r w:rsidRPr="00803069">
        <w:rPr>
          <w:rFonts w:ascii="GHEA Grapalat" w:hAnsi="GHEA Grapalat"/>
          <w:i/>
        </w:rPr>
        <w:t>"</w:t>
      </w:r>
      <w:r w:rsidRPr="00803069">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A604DA" w:rsidRPr="00803069" w:rsidRDefault="00A604DA" w:rsidP="00541313">
      <w:pPr>
        <w:widowControl w:val="0"/>
        <w:ind w:firstLine="142"/>
        <w:jc w:val="both"/>
        <w:rPr>
          <w:rFonts w:ascii="GHEA Grapalat" w:hAnsi="GHEA Grapalat"/>
          <w:i/>
          <w:sz w:val="20"/>
          <w:szCs w:val="20"/>
        </w:rPr>
      </w:pPr>
      <w:r w:rsidRPr="00803069">
        <w:rPr>
          <w:rFonts w:ascii="GHEA Grapalat" w:hAnsi="GHEA Grapalat"/>
          <w:i/>
          <w:sz w:val="20"/>
          <w:szCs w:val="20"/>
        </w:rPr>
        <w:t>-цена закупаемой  работы по заявке на закупку в рамках данной процедуры не превышает 25 млн. драмов РА</w:t>
      </w:r>
    </w:p>
    <w:p w:rsidR="00A604DA" w:rsidRPr="00803069" w:rsidRDefault="00A604DA" w:rsidP="00541313">
      <w:pPr>
        <w:widowControl w:val="0"/>
        <w:jc w:val="both"/>
        <w:rPr>
          <w:rFonts w:ascii="GHEA Grapalat" w:hAnsi="GHEA Grapalat"/>
          <w:i/>
          <w:sz w:val="20"/>
          <w:szCs w:val="20"/>
        </w:rPr>
      </w:pPr>
      <w:r w:rsidRPr="00803069">
        <w:rPr>
          <w:rFonts w:ascii="GHEA Grapalat" w:hAnsi="GHEA Grapalat"/>
          <w:i/>
          <w:sz w:val="20"/>
          <w:szCs w:val="20"/>
        </w:rPr>
        <w:t xml:space="preserve">  -закупка осуществляется в форме закупки у одного лица, обусловленная безотлагательностью.</w:t>
      </w:r>
    </w:p>
    <w:p w:rsidR="00A604DA" w:rsidRPr="00D3436F" w:rsidRDefault="00A604DA"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A604DA" w:rsidRPr="008842CE" w:rsidRDefault="00A604DA" w:rsidP="001831C4">
      <w:pPr>
        <w:pStyle w:val="FootnoteText"/>
        <w:widowControl w:val="0"/>
        <w:jc w:val="both"/>
        <w:rPr>
          <w:rFonts w:ascii="GHEA Grapalat" w:hAnsi="GHEA Grapalat"/>
          <w:lang w:val="af-ZA"/>
        </w:rPr>
      </w:pPr>
    </w:p>
    <w:p w:rsidR="00A604DA" w:rsidRPr="008842CE" w:rsidRDefault="00A604DA" w:rsidP="008842CE">
      <w:pPr>
        <w:pStyle w:val="FootnoteText"/>
        <w:widowControl w:val="0"/>
        <w:jc w:val="both"/>
        <w:rPr>
          <w:rFonts w:ascii="GHEA Grapalat" w:hAnsi="GHEA Grapalat"/>
          <w:lang w:val="af-ZA"/>
        </w:rPr>
      </w:pPr>
    </w:p>
  </w:footnote>
  <w:footnote w:id="7">
    <w:p w:rsidR="00A604DA" w:rsidRPr="005C6670" w:rsidRDefault="00A604DA" w:rsidP="007662A7">
      <w:pPr>
        <w:pStyle w:val="FootnoteText"/>
        <w:jc w:val="both"/>
        <w:rPr>
          <w:rFonts w:asciiTheme="minorHAnsi" w:hAnsiTheme="minorHAnsi"/>
        </w:rPr>
      </w:pPr>
      <w:r w:rsidRPr="005C6670">
        <w:rPr>
          <w:rFonts w:asciiTheme="minorHAnsi" w:hAnsiTheme="minorHAnsi"/>
        </w:rPr>
        <w:t xml:space="preserve">5.1 </w:t>
      </w:r>
      <w:r w:rsidRPr="005C6670">
        <w:rPr>
          <w:rFonts w:ascii="GHEA Grapalat" w:hAnsi="GHEA Grapalat"/>
          <w:i/>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A604DA" w:rsidRPr="005C6670" w:rsidRDefault="00A604DA" w:rsidP="00FC69A8">
      <w:pPr>
        <w:pStyle w:val="FootnoteText"/>
        <w:jc w:val="both"/>
        <w:rPr>
          <w:rFonts w:asciiTheme="minorHAnsi" w:hAnsiTheme="minorHAnsi"/>
        </w:rPr>
      </w:pPr>
    </w:p>
    <w:p w:rsidR="00A604DA" w:rsidRPr="00CD6B60" w:rsidRDefault="00A604DA"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604DA" w:rsidRPr="00CD6B60" w:rsidRDefault="00A604DA"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604DA" w:rsidRPr="002E4BC5" w:rsidRDefault="00A604DA"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604DA" w:rsidRPr="003F2273" w:rsidRDefault="00A604DA"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8">
    <w:p w:rsidR="00A604DA" w:rsidRDefault="00A604DA" w:rsidP="002B51FB">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604DA" w:rsidRPr="00831D6D" w:rsidRDefault="00A604DA"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A604DA" w:rsidRPr="00831D6D" w:rsidRDefault="00A604DA"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-цена закупаемой работы по заявке на закупку в рамках данной процедуры не превышает 25 млн. драмов РА</w:t>
      </w:r>
    </w:p>
  </w:footnote>
  <w:footnote w:id="9">
    <w:p w:rsidR="00A604DA" w:rsidRPr="00D3436F" w:rsidRDefault="00A604DA" w:rsidP="00AF1F59">
      <w:pPr>
        <w:pStyle w:val="FootnoteText"/>
        <w:jc w:val="both"/>
        <w:rPr>
          <w:rFonts w:ascii="GHEA Grapalat" w:hAnsi="GHEA Grapalat"/>
          <w:i/>
        </w:rPr>
      </w:pPr>
      <w:r>
        <w:rPr>
          <w:rStyle w:val="FootnoteReference"/>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A604DA" w:rsidRPr="000811C1" w:rsidRDefault="00A604DA">
      <w:pPr>
        <w:pStyle w:val="FootnoteText"/>
        <w:rPr>
          <w:rFonts w:asciiTheme="minorHAnsi" w:hAnsiTheme="minorHAnsi"/>
        </w:rPr>
      </w:pPr>
    </w:p>
  </w:footnote>
  <w:footnote w:id="10">
    <w:p w:rsidR="00A604DA" w:rsidRPr="00810F23" w:rsidRDefault="00A604DA">
      <w:pPr>
        <w:pStyle w:val="FootnoteText"/>
        <w:rPr>
          <w:rFonts w:ascii="Times New Roman" w:hAnsi="Times New Roman"/>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11">
    <w:p w:rsidR="00A604DA" w:rsidRPr="002C2499" w:rsidRDefault="00A604DA" w:rsidP="00B351F5">
      <w:pPr>
        <w:pStyle w:val="FootnoteText"/>
      </w:pPr>
      <w:r>
        <w:rPr>
          <w:rStyle w:val="FootnoteReference"/>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A604DA" w:rsidRPr="000811C1" w:rsidRDefault="00A604DA">
      <w:pPr>
        <w:pStyle w:val="FootnoteText"/>
        <w:rPr>
          <w:rFonts w:asciiTheme="minorHAnsi" w:hAnsiTheme="minorHAnsi"/>
        </w:rPr>
      </w:pPr>
    </w:p>
  </w:footnote>
  <w:footnote w:id="12">
    <w:p w:rsidR="00A604DA" w:rsidRPr="00FE2AA4" w:rsidRDefault="00A604DA">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13">
    <w:p w:rsidR="00A604DA" w:rsidRPr="008842CE" w:rsidRDefault="00A604DA"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604DA" w:rsidRPr="000811C1" w:rsidRDefault="00A604DA">
      <w:pPr>
        <w:pStyle w:val="FootnoteText"/>
        <w:rPr>
          <w:lang w:val="af-ZA"/>
        </w:rPr>
      </w:pPr>
    </w:p>
  </w:footnote>
  <w:footnote w:id="14">
    <w:p w:rsidR="00A604DA" w:rsidRPr="00D44813" w:rsidRDefault="00A604DA" w:rsidP="00C457A7">
      <w:pPr>
        <w:pStyle w:val="FootnoteText"/>
        <w:jc w:val="both"/>
        <w:rPr>
          <w:rFonts w:asciiTheme="minorHAnsi" w:hAnsiTheme="minorHAnsi"/>
          <w:i/>
        </w:rPr>
      </w:pPr>
      <w:r>
        <w:rPr>
          <w:rFonts w:asciiTheme="minorHAnsi" w:hAnsiTheme="minorHAnsi"/>
          <w:i/>
        </w:rPr>
        <w:t>11.</w:t>
      </w:r>
      <w:r w:rsidRPr="00D44813">
        <w:rPr>
          <w:rFonts w:asciiTheme="minorHAnsi" w:hAnsiTheme="minorHAnsi"/>
          <w:i/>
        </w:rPr>
        <w:t>1 Если цена данного лота по заявке на закупку․</w:t>
      </w:r>
    </w:p>
    <w:p w:rsidR="00A604DA" w:rsidRPr="00D44813" w:rsidRDefault="00A604DA"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или страховыми организациями"․</w:t>
      </w:r>
    </w:p>
    <w:p w:rsidR="00A604DA" w:rsidRPr="00D44813" w:rsidRDefault="00A604DA" w:rsidP="00C457A7">
      <w:pPr>
        <w:pStyle w:val="FootnoteText"/>
        <w:jc w:val="both"/>
        <w:rPr>
          <w:rFonts w:asciiTheme="minorHAnsi" w:hAnsiTheme="minorHAnsi"/>
          <w:i/>
        </w:rPr>
      </w:pPr>
      <w:r w:rsidRPr="00D44813">
        <w:rPr>
          <w:rFonts w:asciiTheme="minorHAnsi" w:hAnsiTheme="minorHAnsi"/>
          <w:i/>
        </w:rPr>
        <w:t xml:space="preserve">- не превышает семидесятикратный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A604DA" w:rsidRPr="00D44813" w:rsidRDefault="00A604DA" w:rsidP="00C457A7">
      <w:pPr>
        <w:pStyle w:val="FootnoteText"/>
        <w:jc w:val="both"/>
        <w:rPr>
          <w:rFonts w:asciiTheme="minorHAnsi" w:hAnsiTheme="minorHAnsi"/>
          <w:i/>
        </w:rPr>
      </w:pPr>
      <w:r w:rsidRPr="00D44813">
        <w:rPr>
          <w:rFonts w:asciiTheme="minorHAnsi" w:hAnsiTheme="minorHAnsi"/>
          <w:i/>
        </w:rPr>
        <w:t xml:space="preserve">- превышает семидесятикратный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A604DA" w:rsidRDefault="00A604DA" w:rsidP="00C67FAB">
      <w:pPr>
        <w:pStyle w:val="FootnoteText"/>
        <w:jc w:val="both"/>
        <w:rPr>
          <w:rFonts w:asciiTheme="minorHAnsi" w:hAnsiTheme="minorHAnsi"/>
        </w:rPr>
      </w:pPr>
    </w:p>
    <w:p w:rsidR="00A604DA" w:rsidRPr="005C22AE" w:rsidRDefault="00A604DA" w:rsidP="00C67FAB">
      <w:pPr>
        <w:pStyle w:val="FootnoteText"/>
        <w:jc w:val="both"/>
        <w:rPr>
          <w:ins w:id="0" w:author="Vardan" w:date="2020-06-03T18:23:00Z"/>
          <w:rFonts w:ascii="GHEA Grapalat" w:hAnsi="GHEA Grapalat"/>
          <w:i/>
        </w:rPr>
      </w:pPr>
      <w:r w:rsidRPr="005C22AE">
        <w:rPr>
          <w:rStyle w:val="FootnoteReference"/>
        </w:rPr>
        <w:t>12</w:t>
      </w:r>
      <w:r w:rsidRPr="005C22AE">
        <w:rPr>
          <w:rFonts w:ascii="GHEA Grapalat" w:hAnsi="GHEA Grapalat"/>
          <w:i/>
        </w:rPr>
        <w:t xml:space="preserve"> Если:</w:t>
      </w:r>
    </w:p>
    <w:p w:rsidR="00A604DA" w:rsidRPr="005C22AE" w:rsidRDefault="00A604DA" w:rsidP="008F43E8">
      <w:pPr>
        <w:pStyle w:val="FootnoteText"/>
        <w:jc w:val="both"/>
        <w:rPr>
          <w:rFonts w:ascii="GHEA Grapalat" w:hAnsi="GHEA Grapalat"/>
          <w:i/>
        </w:rPr>
      </w:pPr>
      <w:r w:rsidRPr="005C22AE">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A604DA" w:rsidRPr="0092041F" w:rsidRDefault="00A604DA" w:rsidP="008F43E8">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w:t>
      </w:r>
      <w:r w:rsidRPr="000D07A9">
        <w:rPr>
          <w:rFonts w:ascii="GHEA Grapalat" w:hAnsi="GHEA Grapalat"/>
          <w:i/>
        </w:rPr>
        <w:t>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A604DA" w:rsidRPr="008F43E8" w:rsidRDefault="00A604DA" w:rsidP="00C67FAB">
      <w:pPr>
        <w:pStyle w:val="FootnoteText"/>
        <w:jc w:val="both"/>
        <w:rPr>
          <w:rFonts w:ascii="GHEA Grapalat" w:hAnsi="GHEA Grapalat"/>
          <w:i/>
        </w:rPr>
      </w:pPr>
    </w:p>
  </w:footnote>
  <w:footnote w:id="15">
    <w:p w:rsidR="00A604DA" w:rsidRPr="00511966" w:rsidRDefault="00A604DA" w:rsidP="00C67FAB">
      <w:pPr>
        <w:pStyle w:val="FootnoteText"/>
        <w:jc w:val="both"/>
        <w:rPr>
          <w:rFonts w:ascii="GHEA Grapalat" w:hAnsi="GHEA Grapalat"/>
          <w:i/>
        </w:rPr>
      </w:pPr>
      <w:r w:rsidRPr="000D07A9">
        <w:rPr>
          <w:rStyle w:val="FootnoteReference"/>
        </w:rPr>
        <w:t>13</w:t>
      </w:r>
      <w:r w:rsidRPr="000D07A9">
        <w:rPr>
          <w:rFonts w:ascii="GHEA Grapalat" w:hAnsi="GHEA Grapalat"/>
          <w:i/>
        </w:rPr>
        <w:t xml:space="preserve"> Если цена закупаемой по заявке на закупку работы не превышает 25 млн. драмов РА, то слова </w:t>
      </w:r>
      <w:r w:rsidRPr="000D07A9">
        <w:rPr>
          <w:rFonts w:ascii="GHEA Grapalat" w:hAnsi="GHEA Grapalat" w:cs="Times Armenian"/>
          <w:i/>
        </w:rPr>
        <w:t>”</w:t>
      </w:r>
      <w:r w:rsidRPr="000D07A9">
        <w:rPr>
          <w:rFonts w:ascii="GHEA Grapalat" w:hAnsi="GHEA Grapalat"/>
          <w:i/>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D07A9">
        <w:rPr>
          <w:rFonts w:ascii="GHEA Grapalat" w:hAnsi="GHEA Grapalat" w:cs="Sylfaen"/>
          <w:i/>
          <w:sz w:val="16"/>
          <w:szCs w:val="16"/>
        </w:rPr>
        <w:t xml:space="preserve">”, а </w:t>
      </w:r>
      <w:r w:rsidRPr="000D07A9">
        <w:rPr>
          <w:rFonts w:ascii="GHEA Grapalat" w:hAnsi="GHEA Grapalat"/>
          <w:i/>
        </w:rPr>
        <w:t>число "90", указанное в абзаце 3, заменяется числом " 20"</w:t>
      </w:r>
      <w:r w:rsidRPr="000D07A9">
        <w:rPr>
          <w:rFonts w:ascii="GHEA Grapalat" w:hAnsi="GHEA Grapalat" w:cs="Sylfaen"/>
          <w:i/>
          <w:sz w:val="16"/>
          <w:szCs w:val="16"/>
        </w:rPr>
        <w:t>.</w:t>
      </w:r>
    </w:p>
  </w:footnote>
  <w:footnote w:id="16">
    <w:p w:rsidR="00A604DA" w:rsidRPr="008E4439" w:rsidRDefault="00A604DA"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A604DA" w:rsidRPr="000811C1" w:rsidRDefault="00A604DA" w:rsidP="0027573B">
      <w:pPr>
        <w:pStyle w:val="FootnoteText"/>
        <w:rPr>
          <w:rFonts w:ascii="Sylfaen" w:hAnsi="Sylfaen"/>
          <w:sz w:val="18"/>
          <w:szCs w:val="18"/>
        </w:rPr>
      </w:pPr>
    </w:p>
  </w:footnote>
  <w:footnote w:id="17">
    <w:p w:rsidR="00A604DA" w:rsidRPr="00A31673" w:rsidRDefault="00A604DA">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8">
    <w:p w:rsidR="00A604DA" w:rsidRPr="00900E5A" w:rsidRDefault="00A604DA">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9">
    <w:p w:rsidR="00A604DA" w:rsidRPr="00810F23" w:rsidRDefault="00A604DA" w:rsidP="00A41F94">
      <w:pPr>
        <w:pStyle w:val="FootnoteText"/>
        <w:rPr>
          <w:rFonts w:ascii="Times New Roman" w:hAnsi="Times New Roman"/>
        </w:rPr>
      </w:pPr>
      <w:r>
        <w:rPr>
          <w:rStyle w:val="FootnoteReference"/>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A604DA" w:rsidRPr="005F2C25" w:rsidRDefault="00A604DA">
      <w:pPr>
        <w:pStyle w:val="FootnoteText"/>
        <w:rPr>
          <w:rFonts w:ascii="Times New Roman" w:hAnsi="Times New Roman"/>
        </w:rPr>
      </w:pPr>
    </w:p>
  </w:footnote>
  <w:footnote w:id="20">
    <w:p w:rsidR="00A604DA" w:rsidRDefault="00A604DA" w:rsidP="006B3E56">
      <w:pPr>
        <w:jc w:val="both"/>
      </w:pPr>
    </w:p>
    <w:p w:rsidR="00A604DA" w:rsidRPr="00FC561F" w:rsidRDefault="00A604DA" w:rsidP="00D15F26">
      <w:pPr>
        <w:pStyle w:val="FootnoteText"/>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A604DA" w:rsidRPr="00FC561F" w:rsidRDefault="00A604DA" w:rsidP="006B3E56">
      <w:pPr>
        <w:jc w:val="both"/>
        <w:rPr>
          <w:rFonts w:ascii="GHEA Grapalat" w:hAnsi="GHEA Grapalat"/>
          <w:i/>
          <w:sz w:val="20"/>
          <w:szCs w:val="20"/>
        </w:rPr>
      </w:pPr>
    </w:p>
    <w:p w:rsidR="00A604DA" w:rsidRDefault="00A604DA"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604DA" w:rsidRDefault="00A604DA" w:rsidP="006B3E56">
      <w:pPr>
        <w:pStyle w:val="FootnoteText"/>
        <w:rPr>
          <w:rFonts w:asciiTheme="minorHAnsi" w:hAnsiTheme="minorHAnsi"/>
          <w:lang w:val="af-ZA"/>
        </w:rPr>
      </w:pPr>
    </w:p>
  </w:footnote>
  <w:footnote w:id="21">
    <w:p w:rsidR="00A604DA" w:rsidRPr="00990559" w:rsidRDefault="00A604DA">
      <w:pPr>
        <w:pStyle w:val="FootnoteText"/>
        <w:rPr>
          <w:rFonts w:ascii="Sylfaen" w:hAnsi="Sylfaen"/>
          <w:lang w:val="hy-AM"/>
        </w:rPr>
      </w:pPr>
      <w:r>
        <w:rPr>
          <w:rStyle w:val="FootnoteReference"/>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22">
    <w:p w:rsidR="00A604DA" w:rsidRPr="00A604DA" w:rsidRDefault="00A604DA" w:rsidP="003C670C">
      <w:pPr>
        <w:widowControl w:val="0"/>
        <w:ind w:right="309"/>
        <w:jc w:val="both"/>
        <w:rPr>
          <w:rFonts w:ascii="GHEA Grapalat" w:hAnsi="GHEA Grapalat"/>
          <w:i/>
          <w:sz w:val="20"/>
          <w:szCs w:val="20"/>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A604DA" w:rsidRPr="00A604DA" w:rsidRDefault="00A604DA">
      <w:pPr>
        <w:pStyle w:val="FootnoteText"/>
      </w:pPr>
    </w:p>
  </w:footnote>
  <w:footnote w:id="23">
    <w:p w:rsidR="00A604DA" w:rsidRPr="008842CE" w:rsidRDefault="00A604DA" w:rsidP="003D2FE2">
      <w:pPr>
        <w:pStyle w:val="FootnoteText"/>
        <w:jc w:val="both"/>
      </w:pPr>
    </w:p>
  </w:footnote>
  <w:footnote w:id="24">
    <w:p w:rsidR="00A604DA" w:rsidRPr="008842CE" w:rsidRDefault="00A604DA" w:rsidP="000A214C">
      <w:pPr>
        <w:pStyle w:val="FootnoteText"/>
        <w:jc w:val="both"/>
      </w:pPr>
    </w:p>
  </w:footnote>
  <w:footnote w:id="25">
    <w:p w:rsidR="00A604DA" w:rsidRPr="00124BE9" w:rsidRDefault="00A604DA"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6">
    <w:p w:rsidR="00A604DA" w:rsidRPr="009F3DC7" w:rsidRDefault="00A604DA" w:rsidP="00BB28C8">
      <w:pPr>
        <w:widowControl w:val="0"/>
        <w:spacing w:after="160"/>
        <w:jc w:val="both"/>
        <w:rPr>
          <w:rFonts w:ascii="GHEA Grapalat" w:hAnsi="GHEA Grapalat" w:cs="Sylfaen"/>
        </w:rPr>
      </w:pPr>
      <w:r>
        <w:rPr>
          <w:rStyle w:val="FootnoteReference"/>
          <w:rFonts w:ascii="Times Armenian" w:hAnsi="Times Armenian"/>
          <w:sz w:val="20"/>
          <w:szCs w:val="20"/>
        </w:rPr>
        <w:t>19</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A604DA" w:rsidRPr="004D38C0" w:rsidRDefault="00A604DA" w:rsidP="00BB28C8">
      <w:pPr>
        <w:pStyle w:val="FootnoteText"/>
      </w:pPr>
    </w:p>
  </w:footnote>
  <w:footnote w:id="27">
    <w:p w:rsidR="00A604DA" w:rsidRPr="00AA52B7" w:rsidRDefault="00A604DA" w:rsidP="00BB28C8">
      <w:pPr>
        <w:pStyle w:val="FootnoteText"/>
        <w:jc w:val="both"/>
        <w:rPr>
          <w:rFonts w:ascii="GHEA Grapalat" w:hAnsi="GHEA Grapalat"/>
          <w:i/>
        </w:rPr>
      </w:pPr>
      <w:r>
        <w:rPr>
          <w:rStyle w:val="FootnoteReference"/>
        </w:rPr>
        <w:t>20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A604DA" w:rsidRPr="00552088" w:rsidRDefault="00A604DA"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604DA" w:rsidRPr="00124BE9" w:rsidRDefault="00A604DA" w:rsidP="00BB28C8">
      <w:pPr>
        <w:pStyle w:val="FootnoteText"/>
        <w:widowControl w:val="0"/>
        <w:jc w:val="both"/>
        <w:rPr>
          <w:rFonts w:ascii="GHEA Grapalat" w:hAnsi="GHEA Grapalat"/>
          <w:lang w:val="hy-AM"/>
        </w:rPr>
      </w:pPr>
      <w:r w:rsidRPr="00124BE9">
        <w:rPr>
          <w:rFonts w:ascii="GHEA Grapalat" w:hAnsi="GHEA Grapalat"/>
          <w:i/>
        </w:rPr>
        <w:t>.</w:t>
      </w:r>
    </w:p>
  </w:footnote>
  <w:footnote w:id="28">
    <w:p w:rsidR="00A604DA" w:rsidRPr="00124BE9" w:rsidRDefault="00A604DA"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rsidR="00A604DA" w:rsidRPr="00124BE9" w:rsidRDefault="00A604DA"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A604DA" w:rsidRPr="00124BE9" w:rsidRDefault="00A604DA" w:rsidP="00BB28C8">
      <w:pPr>
        <w:pStyle w:val="FootnoteText"/>
        <w:widowControl w:val="0"/>
        <w:jc w:val="both"/>
        <w:rPr>
          <w:rFonts w:ascii="GHEA Grapalat" w:hAnsi="GHEA Grapalat"/>
          <w:lang w:val="hy-AM"/>
        </w:rPr>
      </w:pPr>
      <w:r>
        <w:rPr>
          <w:rStyle w:val="FootnoteReference"/>
        </w:rPr>
        <w:t>23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1">
    <w:p w:rsidR="00A604DA" w:rsidRPr="00124BE9" w:rsidRDefault="00A604DA"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A604DA" w:rsidRPr="00124BE9" w:rsidRDefault="00A604DA"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2">
    <w:p w:rsidR="00A604DA" w:rsidRPr="00124BE9" w:rsidRDefault="00A604DA" w:rsidP="00BB28C8">
      <w:pPr>
        <w:pStyle w:val="FootnoteText"/>
        <w:widowControl w:val="0"/>
        <w:jc w:val="both"/>
      </w:pPr>
      <w:r w:rsidRPr="00124BE9">
        <w:rPr>
          <w:rStyle w:val="FootnoteReference"/>
        </w:rPr>
        <w:t>*</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3">
    <w:p w:rsidR="00A604DA" w:rsidRPr="00124BE9" w:rsidRDefault="00A604DA" w:rsidP="00BB28C8">
      <w:pPr>
        <w:widowControl w:val="0"/>
        <w:jc w:val="both"/>
        <w:rPr>
          <w:rFonts w:ascii="GHEA Grapalat" w:hAnsi="GHEA Grapalat"/>
          <w:i/>
          <w:sz w:val="20"/>
          <w:szCs w:val="20"/>
        </w:rPr>
      </w:pPr>
      <w:r w:rsidRPr="00124BE9">
        <w:rPr>
          <w:rStyle w:val="FootnoteReference"/>
          <w:sz w:val="20"/>
          <w:szCs w:val="20"/>
        </w:rPr>
        <w:t>**</w:t>
      </w:r>
      <w:r w:rsidRPr="00124BE9">
        <w:rPr>
          <w:rFonts w:ascii="GHEA Grapalat" w:hAnsi="GHEA Grapalat"/>
          <w:i/>
          <w:sz w:val="20"/>
          <w:szCs w:val="20"/>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A604DA" w:rsidRPr="00124BE9" w:rsidRDefault="00A604DA" w:rsidP="00BB28C8">
      <w:pPr>
        <w:pStyle w:val="FootnoteText"/>
        <w:widowControl w:val="0"/>
        <w:jc w:val="both"/>
      </w:pPr>
    </w:p>
  </w:footnote>
  <w:footnote w:id="34">
    <w:p w:rsidR="00A604DA" w:rsidRPr="00124BE9" w:rsidRDefault="00A604DA" w:rsidP="00BB28C8">
      <w:pPr>
        <w:pStyle w:val="FootnoteText"/>
        <w:widowControl w:val="0"/>
        <w:jc w:val="both"/>
      </w:pPr>
      <w:r w:rsidRPr="00124BE9">
        <w:rPr>
          <w:rStyle w:val="FootnoteReference"/>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A604DA" w:rsidRPr="00124BE9" w:rsidRDefault="00A604DA" w:rsidP="00BB28C8">
      <w:pPr>
        <w:pStyle w:val="FootnoteText"/>
        <w:widowControl w:val="0"/>
        <w:jc w:val="both"/>
      </w:pPr>
      <w:r w:rsidRPr="00124BE9">
        <w:rPr>
          <w:rStyle w:val="FootnoteReference"/>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6">
    <w:p w:rsidR="00A604DA" w:rsidRPr="00124BE9" w:rsidRDefault="00A604DA"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A604DA" w:rsidRPr="00124BE9" w:rsidRDefault="00A604DA" w:rsidP="00BB28C8">
      <w:pPr>
        <w:pStyle w:val="FootnoteText"/>
        <w:widowControl w:val="0"/>
        <w:jc w:val="both"/>
        <w:rPr>
          <w:rFonts w:ascii="GHEA Grapalat" w:hAnsi="GHEA Grapalat"/>
          <w:lang w:val="hy-AM"/>
        </w:rPr>
      </w:pPr>
    </w:p>
  </w:footnote>
  <w:footnote w:id="37">
    <w:p w:rsidR="00A604DA" w:rsidRPr="00124BE9" w:rsidRDefault="00A604DA"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8">
    <w:p w:rsidR="00A604DA" w:rsidRPr="00124BE9" w:rsidRDefault="00A604DA"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i/>
        </w:rPr>
        <w:t>Настоящий пункт исключается из проекта договора, если он не применим.</w:t>
      </w:r>
    </w:p>
    <w:p w:rsidR="00A604DA" w:rsidRPr="00124BE9" w:rsidRDefault="00A604DA" w:rsidP="00BB28C8">
      <w:pPr>
        <w:pStyle w:val="FootnoteText"/>
        <w:widowControl w:val="0"/>
        <w:jc w:val="both"/>
        <w:rPr>
          <w:rFonts w:ascii="GHEA Grapalat" w:hAnsi="GHEA Grapalat"/>
          <w:lang w:val="hy-AM"/>
        </w:rPr>
      </w:pPr>
    </w:p>
  </w:footnote>
  <w:footnote w:id="39">
    <w:p w:rsidR="00A604DA" w:rsidRPr="00124BE9" w:rsidRDefault="00A604DA"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40">
    <w:p w:rsidR="00A604DA" w:rsidRPr="00124BE9" w:rsidRDefault="00A604DA" w:rsidP="00BB28C8">
      <w:pPr>
        <w:pStyle w:val="FootnoteText"/>
        <w:widowControl w:val="0"/>
        <w:jc w:val="both"/>
        <w:rPr>
          <w:rFonts w:ascii="GHEA Grapalat" w:hAnsi="GHEA Grapalat"/>
          <w:lang w:val="hy-AM"/>
        </w:rPr>
      </w:pPr>
      <w:r>
        <w:rPr>
          <w:rStyle w:val="FootnoteReference"/>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41">
    <w:p w:rsidR="00A604DA" w:rsidRPr="00AC7DC5" w:rsidRDefault="00A604DA" w:rsidP="00BB28C8">
      <w:pPr>
        <w:pStyle w:val="FootnoteText"/>
        <w:jc w:val="both"/>
        <w:rPr>
          <w:rFonts w:ascii="GHEA Grapalat" w:hAnsi="GHEA Grapalat"/>
          <w:i/>
        </w:rPr>
      </w:pPr>
      <w:r>
        <w:rPr>
          <w:rStyle w:val="FootnoteReference"/>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A604DA" w:rsidRPr="00552088" w:rsidRDefault="00A604DA"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604DA" w:rsidRPr="004078D0" w:rsidRDefault="00A604DA" w:rsidP="00BB28C8">
      <w:pPr>
        <w:pStyle w:val="FootnoteText"/>
        <w:widowControl w:val="0"/>
        <w:jc w:val="both"/>
        <w:rPr>
          <w:rFonts w:ascii="GHEA Grapalat" w:hAnsi="GHEA Grapalat"/>
          <w:sz w:val="2"/>
          <w:szCs w:val="2"/>
          <w:lang w:val="hy-AM"/>
        </w:rPr>
      </w:pPr>
    </w:p>
    <w:p w:rsidR="00A604DA" w:rsidRPr="004078D0" w:rsidRDefault="00A604DA" w:rsidP="00BB28C8">
      <w:pPr>
        <w:pStyle w:val="FootnoteText"/>
        <w:widowControl w:val="0"/>
        <w:jc w:val="both"/>
        <w:rPr>
          <w:rFonts w:ascii="GHEA Grapalat" w:hAnsi="GHEA Grapalat"/>
          <w:sz w:val="2"/>
          <w:szCs w:val="2"/>
          <w:lang w:val="hy-AM"/>
        </w:rPr>
      </w:pPr>
    </w:p>
  </w:footnote>
  <w:footnote w:id="42">
    <w:p w:rsidR="00A604DA" w:rsidRPr="00124BE9" w:rsidRDefault="00A604DA"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3">
    <w:p w:rsidR="00A604DA" w:rsidRPr="00124BE9" w:rsidRDefault="00A604DA"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4">
    <w:p w:rsidR="00A604DA" w:rsidRPr="00124BE9" w:rsidRDefault="00A604DA"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604DA" w:rsidRPr="001C4E24" w:rsidRDefault="00A604DA" w:rsidP="00BB28C8">
      <w:pPr>
        <w:pStyle w:val="FootnoteText"/>
        <w:rPr>
          <w:lang w:val="hy-AM"/>
        </w:rPr>
      </w:pPr>
    </w:p>
  </w:footnote>
  <w:footnote w:id="45">
    <w:p w:rsidR="00A604DA" w:rsidRPr="00124BE9" w:rsidRDefault="00A604DA"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bookmarkStart w:id="4" w:name="_GoBack"/>
      <w:bookmarkEnd w:id="4"/>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A604DA" w:rsidRPr="00124BE9" w:rsidRDefault="00A604DA"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6">
    <w:p w:rsidR="00A604DA" w:rsidRPr="00124BE9" w:rsidRDefault="00A604DA" w:rsidP="00BB28C8">
      <w:pPr>
        <w:pStyle w:val="FootnoteText"/>
        <w:widowControl w:val="0"/>
      </w:pPr>
      <w:r w:rsidRPr="00124BE9">
        <w:rPr>
          <w:rStyle w:val="FootnoteReference"/>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47">
    <w:p w:rsidR="00A604DA" w:rsidRPr="00124BE9" w:rsidRDefault="00A604DA" w:rsidP="00BB28C8">
      <w:pPr>
        <w:pStyle w:val="FootnoteText"/>
        <w:widowControl w:val="0"/>
        <w:jc w:val="both"/>
      </w:pPr>
      <w:r w:rsidRPr="00124BE9">
        <w:rPr>
          <w:rStyle w:val="FootnoteReference"/>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8">
    <w:p w:rsidR="00A604DA" w:rsidRPr="00124BE9" w:rsidRDefault="00A604DA" w:rsidP="00BB28C8">
      <w:pPr>
        <w:pStyle w:val="FootnoteText"/>
        <w:widowControl w:val="0"/>
        <w:jc w:val="both"/>
      </w:pPr>
      <w:r w:rsidRPr="00124BE9">
        <w:rPr>
          <w:rStyle w:val="FootnoteReference"/>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1C7"/>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18F"/>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E6E"/>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1CF6"/>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DA5"/>
    <w:rsid w:val="00184F17"/>
    <w:rsid w:val="00185684"/>
    <w:rsid w:val="001857D8"/>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43A"/>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2F51"/>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0490"/>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58A"/>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4BF"/>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56E7"/>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2ED4"/>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8E9"/>
    <w:rsid w:val="00807F1E"/>
    <w:rsid w:val="00807F3B"/>
    <w:rsid w:val="008105B4"/>
    <w:rsid w:val="008106C0"/>
    <w:rsid w:val="00810F23"/>
    <w:rsid w:val="008111A5"/>
    <w:rsid w:val="00811D16"/>
    <w:rsid w:val="00812B17"/>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36B"/>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C7EF1"/>
    <w:rsid w:val="008D0121"/>
    <w:rsid w:val="008D0A48"/>
    <w:rsid w:val="008D0BCF"/>
    <w:rsid w:val="008D0FB6"/>
    <w:rsid w:val="008D106B"/>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3"/>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3E7"/>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6C7"/>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3D8"/>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4DA"/>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87E62"/>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D7D2D"/>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1F72"/>
    <w:rsid w:val="00B425F0"/>
    <w:rsid w:val="00B4364F"/>
    <w:rsid w:val="00B4374E"/>
    <w:rsid w:val="00B437D0"/>
    <w:rsid w:val="00B43E45"/>
    <w:rsid w:val="00B4489A"/>
    <w:rsid w:val="00B44A67"/>
    <w:rsid w:val="00B45B39"/>
    <w:rsid w:val="00B46279"/>
    <w:rsid w:val="00B46D58"/>
    <w:rsid w:val="00B470E7"/>
    <w:rsid w:val="00B4794D"/>
    <w:rsid w:val="00B47D85"/>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2BD"/>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86"/>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727"/>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0203"/>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8B0"/>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B1BC0-B5C6-4F57-97AF-7D57458FD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118</Pages>
  <Words>24408</Words>
  <Characters>139128</Characters>
  <Application>Microsoft Office Word</Application>
  <DocSecurity>0</DocSecurity>
  <Lines>1159</Lines>
  <Paragraphs>326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163210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1223</cp:revision>
  <cp:lastPrinted>2018-02-16T07:12:00Z</cp:lastPrinted>
  <dcterms:created xsi:type="dcterms:W3CDTF">2019-10-28T07:04:00Z</dcterms:created>
  <dcterms:modified xsi:type="dcterms:W3CDTF">2021-07-14T08:44:00Z</dcterms:modified>
</cp:coreProperties>
</file>